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A04EB3" w14:textId="7C96F3F4" w:rsidR="00A21740" w:rsidRPr="00FF668E" w:rsidRDefault="00534CD0" w:rsidP="00534CD0">
      <w:pPr>
        <w:tabs>
          <w:tab w:val="center" w:pos="4819"/>
          <w:tab w:val="left" w:pos="8477"/>
        </w:tabs>
        <w:spacing w:after="0" w:line="240" w:lineRule="auto"/>
        <w:rPr>
          <w:rFonts w:asciiTheme="minorHAnsi" w:hAnsiTheme="minorHAnsi" w:cstheme="minorHAnsi"/>
          <w:b/>
          <w:bCs/>
          <w:sz w:val="36"/>
          <w:szCs w:val="36"/>
        </w:rPr>
      </w:pPr>
      <w:r>
        <w:rPr>
          <w:rFonts w:asciiTheme="minorHAnsi" w:hAnsiTheme="minorHAnsi" w:cstheme="minorHAnsi"/>
          <w:b/>
          <w:bCs/>
          <w:sz w:val="36"/>
          <w:szCs w:val="36"/>
        </w:rPr>
        <w:tab/>
      </w:r>
      <w:r w:rsidR="00460EF0" w:rsidRPr="00FF668E">
        <w:rPr>
          <w:rFonts w:asciiTheme="minorHAnsi" w:hAnsiTheme="minorHAnsi" w:cstheme="minorHAnsi"/>
          <w:b/>
          <w:bCs/>
          <w:sz w:val="36"/>
          <w:szCs w:val="36"/>
        </w:rPr>
        <w:t>SMLOUVA O DÍLO</w:t>
      </w:r>
      <w:r>
        <w:rPr>
          <w:rFonts w:asciiTheme="minorHAnsi" w:hAnsiTheme="minorHAnsi" w:cstheme="minorHAnsi"/>
          <w:b/>
          <w:bCs/>
          <w:sz w:val="36"/>
          <w:szCs w:val="36"/>
        </w:rPr>
        <w:tab/>
      </w:r>
    </w:p>
    <w:p w14:paraId="266FCF58" w14:textId="77733AF3" w:rsidR="00A21740" w:rsidRPr="00B53C65" w:rsidRDefault="00204DB5">
      <w:pPr>
        <w:spacing w:after="0" w:line="240" w:lineRule="auto"/>
        <w:jc w:val="center"/>
        <w:rPr>
          <w:rFonts w:asciiTheme="minorHAnsi" w:hAnsiTheme="minorHAnsi" w:cstheme="minorHAnsi"/>
          <w:i/>
          <w:iCs/>
          <w:sz w:val="12"/>
          <w:szCs w:val="12"/>
        </w:rPr>
      </w:pPr>
      <w:r w:rsidRPr="00B53C65">
        <w:rPr>
          <w:rFonts w:asciiTheme="minorHAnsi" w:hAnsiTheme="minorHAnsi" w:cstheme="minorHAnsi"/>
          <w:b/>
          <w:bCs/>
          <w:i/>
          <w:iCs/>
          <w:sz w:val="28"/>
          <w:szCs w:val="28"/>
        </w:rPr>
        <w:t>„Redundantní připojení Operačního střediska Městské policie Ústí nad Labem“</w:t>
      </w:r>
    </w:p>
    <w:p w14:paraId="79437D82" w14:textId="77777777" w:rsidR="00A21740" w:rsidRPr="00FF668E" w:rsidRDefault="00A21740">
      <w:pPr>
        <w:spacing w:after="0" w:line="240" w:lineRule="auto"/>
        <w:jc w:val="both"/>
        <w:rPr>
          <w:rFonts w:asciiTheme="minorHAnsi" w:hAnsiTheme="minorHAnsi" w:cstheme="minorHAnsi"/>
          <w:sz w:val="22"/>
        </w:rPr>
      </w:pPr>
    </w:p>
    <w:p w14:paraId="2D32E8ED" w14:textId="32A48E0E" w:rsidR="00A21740" w:rsidRPr="00FF668E" w:rsidRDefault="00460EF0" w:rsidP="00A145BA">
      <w:pPr>
        <w:pStyle w:val="MNETnormln"/>
        <w:tabs>
          <w:tab w:val="left" w:pos="8235"/>
        </w:tabs>
        <w:jc w:val="center"/>
        <w:rPr>
          <w:rFonts w:asciiTheme="minorHAnsi" w:hAnsiTheme="minorHAnsi" w:cstheme="minorHAnsi"/>
          <w:sz w:val="22"/>
        </w:rPr>
      </w:pPr>
      <w:r w:rsidRPr="00FF668E">
        <w:rPr>
          <w:rFonts w:asciiTheme="minorHAnsi" w:hAnsiTheme="minorHAnsi" w:cstheme="minorHAnsi"/>
          <w:sz w:val="22"/>
        </w:rPr>
        <w:t>(dále jen „smlouva“)</w:t>
      </w:r>
    </w:p>
    <w:p w14:paraId="151E99F3" w14:textId="77777777" w:rsidR="00A21740" w:rsidRPr="00FF668E" w:rsidRDefault="00460EF0" w:rsidP="00A145BA">
      <w:pPr>
        <w:pStyle w:val="MNETnormln"/>
        <w:jc w:val="center"/>
        <w:rPr>
          <w:rFonts w:asciiTheme="minorHAnsi" w:hAnsiTheme="minorHAnsi" w:cstheme="minorHAnsi"/>
          <w:sz w:val="22"/>
        </w:rPr>
      </w:pPr>
      <w:r w:rsidRPr="00FF668E">
        <w:rPr>
          <w:rFonts w:asciiTheme="minorHAnsi" w:hAnsiTheme="minorHAnsi" w:cstheme="minorHAnsi"/>
          <w:sz w:val="22"/>
        </w:rPr>
        <w:t xml:space="preserve">uzavřená ve smyslu </w:t>
      </w:r>
      <w:proofErr w:type="spellStart"/>
      <w:r w:rsidRPr="00FF668E">
        <w:rPr>
          <w:rFonts w:asciiTheme="minorHAnsi" w:hAnsiTheme="minorHAnsi" w:cstheme="minorHAnsi"/>
          <w:sz w:val="22"/>
        </w:rPr>
        <w:t>ust</w:t>
      </w:r>
      <w:proofErr w:type="spellEnd"/>
      <w:r w:rsidRPr="00FF668E">
        <w:rPr>
          <w:rFonts w:asciiTheme="minorHAnsi" w:hAnsiTheme="minorHAnsi" w:cstheme="minorHAnsi"/>
          <w:sz w:val="22"/>
        </w:rPr>
        <w:t xml:space="preserve">. § 2586 a násl. a </w:t>
      </w:r>
      <w:proofErr w:type="spellStart"/>
      <w:r w:rsidRPr="00FF668E">
        <w:rPr>
          <w:rFonts w:asciiTheme="minorHAnsi" w:hAnsiTheme="minorHAnsi" w:cstheme="minorHAnsi"/>
          <w:sz w:val="22"/>
        </w:rPr>
        <w:t>ust</w:t>
      </w:r>
      <w:proofErr w:type="spellEnd"/>
      <w:r w:rsidRPr="00FF668E">
        <w:rPr>
          <w:rFonts w:asciiTheme="minorHAnsi" w:hAnsiTheme="minorHAnsi" w:cstheme="minorHAnsi"/>
          <w:sz w:val="22"/>
        </w:rPr>
        <w:t>. § 1746 zákona č. 89/2012 Sb., občanského zákoníku, ve znění pozdějších předpisů, (dále jen „</w:t>
      </w:r>
      <w:proofErr w:type="spellStart"/>
      <w:r w:rsidRPr="00FF668E">
        <w:rPr>
          <w:rFonts w:asciiTheme="minorHAnsi" w:hAnsiTheme="minorHAnsi" w:cstheme="minorHAnsi"/>
          <w:sz w:val="22"/>
        </w:rPr>
        <w:t>ObčZ</w:t>
      </w:r>
      <w:proofErr w:type="spellEnd"/>
      <w:r w:rsidRPr="00FF668E">
        <w:rPr>
          <w:rFonts w:asciiTheme="minorHAnsi" w:hAnsiTheme="minorHAnsi" w:cstheme="minorHAnsi"/>
          <w:sz w:val="22"/>
        </w:rPr>
        <w:t>“)</w:t>
      </w:r>
    </w:p>
    <w:p w14:paraId="791A7AFE" w14:textId="77777777" w:rsidR="00716553" w:rsidRDefault="00716553" w:rsidP="00DD1455">
      <w:pPr>
        <w:pStyle w:val="MNETnormln"/>
        <w:spacing w:after="0"/>
        <w:jc w:val="both"/>
        <w:rPr>
          <w:rFonts w:asciiTheme="minorHAnsi" w:hAnsiTheme="minorHAnsi" w:cstheme="minorHAnsi"/>
          <w:b/>
          <w:bCs/>
          <w:sz w:val="24"/>
          <w:szCs w:val="24"/>
          <w:u w:val="single"/>
        </w:rPr>
      </w:pPr>
    </w:p>
    <w:p w14:paraId="5204CE8D" w14:textId="7CB9A5CC" w:rsidR="00A21740" w:rsidRPr="00923101" w:rsidRDefault="00544039" w:rsidP="00115B0B">
      <w:pPr>
        <w:pStyle w:val="MNETnormln"/>
        <w:spacing w:after="0"/>
        <w:jc w:val="center"/>
        <w:rPr>
          <w:rFonts w:asciiTheme="minorHAnsi" w:hAnsiTheme="minorHAnsi" w:cstheme="minorHAnsi"/>
          <w:b/>
          <w:bCs/>
          <w:sz w:val="24"/>
          <w:szCs w:val="24"/>
        </w:rPr>
      </w:pPr>
      <w:r w:rsidRPr="00923101">
        <w:rPr>
          <w:rFonts w:asciiTheme="minorHAnsi" w:hAnsiTheme="minorHAnsi" w:cstheme="minorHAnsi"/>
          <w:b/>
          <w:bCs/>
          <w:sz w:val="24"/>
          <w:szCs w:val="24"/>
        </w:rPr>
        <w:t>Smluvní strany</w:t>
      </w:r>
    </w:p>
    <w:p w14:paraId="456E72C4" w14:textId="77777777" w:rsidR="00B63854" w:rsidRPr="00397260" w:rsidRDefault="00B63854" w:rsidP="00397260">
      <w:pPr>
        <w:pStyle w:val="MNETnormln"/>
        <w:spacing w:after="0"/>
        <w:jc w:val="both"/>
        <w:rPr>
          <w:rFonts w:asciiTheme="minorHAnsi" w:hAnsiTheme="minorHAnsi" w:cstheme="minorHAnsi"/>
          <w:b/>
          <w:bCs/>
          <w:sz w:val="24"/>
          <w:szCs w:val="24"/>
          <w:u w:val="single"/>
        </w:rPr>
      </w:pPr>
    </w:p>
    <w:p w14:paraId="1D74D7CF" w14:textId="77777777" w:rsidR="00A21740" w:rsidRPr="00FF668E" w:rsidRDefault="00460EF0" w:rsidP="00DD1455">
      <w:pPr>
        <w:pStyle w:val="MNETnormln"/>
        <w:spacing w:after="0"/>
        <w:jc w:val="both"/>
        <w:rPr>
          <w:rFonts w:asciiTheme="minorHAnsi" w:hAnsiTheme="minorHAnsi" w:cstheme="minorHAnsi"/>
          <w:b/>
          <w:bCs/>
          <w:sz w:val="22"/>
          <w:u w:val="single"/>
        </w:rPr>
      </w:pPr>
      <w:r w:rsidRPr="00FF668E">
        <w:rPr>
          <w:rFonts w:asciiTheme="minorHAnsi" w:hAnsiTheme="minorHAnsi" w:cstheme="minorHAnsi"/>
          <w:b/>
          <w:bCs/>
          <w:sz w:val="22"/>
          <w:u w:val="single"/>
        </w:rPr>
        <w:t>Objednatel:</w:t>
      </w:r>
    </w:p>
    <w:p w14:paraId="2687D8D9" w14:textId="77777777" w:rsidR="00A21740" w:rsidRPr="00FF668E" w:rsidRDefault="00460EF0" w:rsidP="00C270F8">
      <w:pPr>
        <w:pStyle w:val="MNETnormln"/>
        <w:spacing w:after="0"/>
        <w:jc w:val="both"/>
        <w:rPr>
          <w:rFonts w:asciiTheme="minorHAnsi" w:hAnsiTheme="minorHAnsi" w:cstheme="minorHAnsi"/>
          <w:b/>
          <w:bCs/>
          <w:sz w:val="22"/>
        </w:rPr>
      </w:pPr>
      <w:r w:rsidRPr="00FF668E">
        <w:rPr>
          <w:rFonts w:asciiTheme="minorHAnsi" w:hAnsiTheme="minorHAnsi" w:cstheme="minorHAnsi"/>
          <w:b/>
          <w:bCs/>
          <w:sz w:val="22"/>
        </w:rPr>
        <w:t>Metropolnet a.s.</w:t>
      </w:r>
    </w:p>
    <w:p w14:paraId="4496BC99" w14:textId="77777777" w:rsidR="00A21740" w:rsidRPr="00FF668E" w:rsidRDefault="00460EF0" w:rsidP="00C270F8">
      <w:pPr>
        <w:pStyle w:val="MNETnormln"/>
        <w:spacing w:after="0"/>
        <w:jc w:val="both"/>
        <w:rPr>
          <w:rFonts w:asciiTheme="minorHAnsi" w:hAnsiTheme="minorHAnsi" w:cstheme="minorHAnsi"/>
          <w:sz w:val="22"/>
        </w:rPr>
      </w:pPr>
      <w:r w:rsidRPr="00FF668E">
        <w:rPr>
          <w:rFonts w:asciiTheme="minorHAnsi" w:hAnsiTheme="minorHAnsi" w:cstheme="minorHAnsi"/>
          <w:sz w:val="22"/>
        </w:rPr>
        <w:t xml:space="preserve">se sídlem: </w:t>
      </w:r>
      <w:r w:rsidRPr="00FF668E">
        <w:rPr>
          <w:rFonts w:asciiTheme="minorHAnsi" w:hAnsiTheme="minorHAnsi" w:cstheme="minorHAnsi"/>
          <w:sz w:val="22"/>
        </w:rPr>
        <w:tab/>
      </w:r>
      <w:r w:rsidRPr="00FF668E">
        <w:rPr>
          <w:rFonts w:asciiTheme="minorHAnsi" w:hAnsiTheme="minorHAnsi" w:cstheme="minorHAnsi"/>
          <w:sz w:val="22"/>
        </w:rPr>
        <w:tab/>
        <w:t>Mírové náměstí 3097/37, 400 01, Ústí nad Labem</w:t>
      </w:r>
    </w:p>
    <w:p w14:paraId="65CE0329" w14:textId="77777777" w:rsidR="00A21740" w:rsidRPr="00FF668E" w:rsidRDefault="00460EF0" w:rsidP="00C270F8">
      <w:pPr>
        <w:pStyle w:val="MNETnormln"/>
        <w:spacing w:after="0"/>
        <w:jc w:val="both"/>
        <w:rPr>
          <w:rFonts w:asciiTheme="minorHAnsi" w:hAnsiTheme="minorHAnsi" w:cstheme="minorHAnsi"/>
          <w:sz w:val="22"/>
        </w:rPr>
      </w:pPr>
      <w:r w:rsidRPr="00FF668E">
        <w:rPr>
          <w:rFonts w:asciiTheme="minorHAnsi" w:hAnsiTheme="minorHAnsi" w:cstheme="minorHAnsi"/>
          <w:sz w:val="22"/>
        </w:rPr>
        <w:t>IČO:</w:t>
      </w:r>
      <w:r w:rsidRPr="00FF668E">
        <w:rPr>
          <w:rFonts w:asciiTheme="minorHAnsi" w:hAnsiTheme="minorHAnsi" w:cstheme="minorHAnsi"/>
          <w:sz w:val="22"/>
        </w:rPr>
        <w:tab/>
      </w:r>
      <w:r w:rsidRPr="00FF668E">
        <w:rPr>
          <w:rFonts w:asciiTheme="minorHAnsi" w:hAnsiTheme="minorHAnsi" w:cstheme="minorHAnsi"/>
          <w:sz w:val="22"/>
        </w:rPr>
        <w:tab/>
      </w:r>
      <w:r w:rsidRPr="00FF668E">
        <w:rPr>
          <w:rFonts w:asciiTheme="minorHAnsi" w:hAnsiTheme="minorHAnsi" w:cstheme="minorHAnsi"/>
          <w:sz w:val="22"/>
        </w:rPr>
        <w:tab/>
        <w:t>25439022</w:t>
      </w:r>
    </w:p>
    <w:p w14:paraId="2B5C23F9" w14:textId="77777777" w:rsidR="00A21740" w:rsidRPr="00FF668E" w:rsidRDefault="00460EF0" w:rsidP="00C270F8">
      <w:pPr>
        <w:pStyle w:val="MNETnormln"/>
        <w:spacing w:after="0"/>
        <w:jc w:val="both"/>
        <w:rPr>
          <w:rFonts w:asciiTheme="minorHAnsi" w:hAnsiTheme="minorHAnsi" w:cstheme="minorHAnsi"/>
          <w:sz w:val="22"/>
        </w:rPr>
      </w:pPr>
      <w:r w:rsidRPr="00FF668E">
        <w:rPr>
          <w:rFonts w:asciiTheme="minorHAnsi" w:hAnsiTheme="minorHAnsi" w:cstheme="minorHAnsi"/>
          <w:sz w:val="22"/>
        </w:rPr>
        <w:t>DIČ:</w:t>
      </w:r>
      <w:r w:rsidRPr="00FF668E">
        <w:rPr>
          <w:rFonts w:asciiTheme="minorHAnsi" w:hAnsiTheme="minorHAnsi" w:cstheme="minorHAnsi"/>
          <w:sz w:val="22"/>
        </w:rPr>
        <w:tab/>
      </w:r>
      <w:r w:rsidRPr="00FF668E">
        <w:rPr>
          <w:rFonts w:asciiTheme="minorHAnsi" w:hAnsiTheme="minorHAnsi" w:cstheme="minorHAnsi"/>
          <w:sz w:val="22"/>
        </w:rPr>
        <w:tab/>
      </w:r>
      <w:r w:rsidRPr="00FF668E">
        <w:rPr>
          <w:rFonts w:asciiTheme="minorHAnsi" w:hAnsiTheme="minorHAnsi" w:cstheme="minorHAnsi"/>
          <w:sz w:val="22"/>
        </w:rPr>
        <w:tab/>
        <w:t>CZ25439022</w:t>
      </w:r>
    </w:p>
    <w:p w14:paraId="08DCC667" w14:textId="77777777" w:rsidR="00A21740" w:rsidRPr="00FF668E" w:rsidRDefault="00460EF0" w:rsidP="00C270F8">
      <w:pPr>
        <w:pStyle w:val="MNETnormln"/>
        <w:spacing w:after="0"/>
        <w:jc w:val="both"/>
        <w:rPr>
          <w:rFonts w:asciiTheme="minorHAnsi" w:hAnsiTheme="minorHAnsi" w:cstheme="minorHAnsi"/>
          <w:sz w:val="22"/>
        </w:rPr>
      </w:pPr>
      <w:r w:rsidRPr="00FF668E">
        <w:rPr>
          <w:rFonts w:asciiTheme="minorHAnsi" w:hAnsiTheme="minorHAnsi" w:cstheme="minorHAnsi"/>
          <w:sz w:val="22"/>
        </w:rPr>
        <w:t xml:space="preserve">zápis v OR: </w:t>
      </w:r>
      <w:r w:rsidRPr="00FF668E">
        <w:rPr>
          <w:rFonts w:asciiTheme="minorHAnsi" w:hAnsiTheme="minorHAnsi" w:cstheme="minorHAnsi"/>
          <w:sz w:val="22"/>
        </w:rPr>
        <w:tab/>
      </w:r>
      <w:r w:rsidRPr="00FF668E">
        <w:rPr>
          <w:rFonts w:asciiTheme="minorHAnsi" w:hAnsiTheme="minorHAnsi" w:cstheme="minorHAnsi"/>
          <w:sz w:val="22"/>
        </w:rPr>
        <w:tab/>
        <w:t>B 1383 vedená u Krajského soudu v Ústí nad Labem</w:t>
      </w:r>
    </w:p>
    <w:p w14:paraId="18B400B6" w14:textId="77777777" w:rsidR="00A21740" w:rsidRPr="00EB2A33" w:rsidRDefault="00460EF0" w:rsidP="00C270F8">
      <w:pPr>
        <w:pStyle w:val="MNETnormln"/>
        <w:spacing w:after="0"/>
        <w:jc w:val="both"/>
        <w:rPr>
          <w:rFonts w:asciiTheme="minorHAnsi" w:hAnsiTheme="minorHAnsi" w:cstheme="minorHAnsi"/>
          <w:sz w:val="22"/>
        </w:rPr>
      </w:pPr>
      <w:r w:rsidRPr="00EB2A33">
        <w:rPr>
          <w:rFonts w:asciiTheme="minorHAnsi" w:hAnsiTheme="minorHAnsi" w:cstheme="minorHAnsi"/>
          <w:sz w:val="22"/>
        </w:rPr>
        <w:t>ID datové schránky:</w:t>
      </w:r>
      <w:r w:rsidRPr="00EB2A33">
        <w:rPr>
          <w:rFonts w:asciiTheme="minorHAnsi" w:hAnsiTheme="minorHAnsi" w:cstheme="minorHAnsi"/>
          <w:sz w:val="22"/>
        </w:rPr>
        <w:tab/>
        <w:t>5r4e67q</w:t>
      </w:r>
    </w:p>
    <w:p w14:paraId="4C8C0ECC" w14:textId="74AD514B" w:rsidR="00A21740" w:rsidRPr="00EB2A33" w:rsidRDefault="00460EF0" w:rsidP="00C270F8">
      <w:pPr>
        <w:pStyle w:val="MNETnormln"/>
        <w:spacing w:after="0"/>
        <w:jc w:val="both"/>
        <w:rPr>
          <w:rFonts w:asciiTheme="minorHAnsi" w:hAnsiTheme="minorHAnsi" w:cstheme="minorHAnsi"/>
          <w:sz w:val="22"/>
        </w:rPr>
      </w:pPr>
      <w:r w:rsidRPr="00EB2A33">
        <w:rPr>
          <w:rFonts w:asciiTheme="minorHAnsi" w:hAnsiTheme="minorHAnsi" w:cstheme="minorHAnsi"/>
          <w:sz w:val="22"/>
        </w:rPr>
        <w:t>Zastoupený:</w:t>
      </w:r>
      <w:r w:rsidRPr="00EB2A33">
        <w:rPr>
          <w:rFonts w:asciiTheme="minorHAnsi" w:hAnsiTheme="minorHAnsi" w:cstheme="minorHAnsi"/>
          <w:sz w:val="22"/>
        </w:rPr>
        <w:tab/>
      </w:r>
      <w:r w:rsidRPr="00EB2A33">
        <w:rPr>
          <w:rFonts w:asciiTheme="minorHAnsi" w:hAnsiTheme="minorHAnsi" w:cstheme="minorHAnsi"/>
          <w:sz w:val="22"/>
        </w:rPr>
        <w:tab/>
      </w:r>
      <w:r w:rsidR="00FF6B5E" w:rsidRPr="00EB2A33">
        <w:rPr>
          <w:rFonts w:asciiTheme="minorHAnsi" w:hAnsiTheme="minorHAnsi" w:cstheme="minorHAnsi"/>
          <w:sz w:val="22"/>
        </w:rPr>
        <w:t>Martin Konečný</w:t>
      </w:r>
      <w:r w:rsidRPr="00EB2A33">
        <w:rPr>
          <w:rFonts w:asciiTheme="minorHAnsi" w:hAnsiTheme="minorHAnsi" w:cstheme="minorHAnsi"/>
          <w:sz w:val="22"/>
        </w:rPr>
        <w:t>, předseda představenstva</w:t>
      </w:r>
    </w:p>
    <w:p w14:paraId="3420894B" w14:textId="34478E47" w:rsidR="00A21740" w:rsidRPr="00EB2A33" w:rsidRDefault="00460EF0" w:rsidP="00C270F8">
      <w:pPr>
        <w:pStyle w:val="MNETnormln"/>
        <w:spacing w:after="0"/>
        <w:ind w:left="1416" w:firstLine="708"/>
        <w:jc w:val="both"/>
        <w:rPr>
          <w:rFonts w:asciiTheme="minorHAnsi" w:hAnsiTheme="minorHAnsi" w:cstheme="minorHAnsi"/>
          <w:sz w:val="22"/>
        </w:rPr>
      </w:pPr>
      <w:r w:rsidRPr="00EB2A33">
        <w:rPr>
          <w:rFonts w:asciiTheme="minorHAnsi" w:hAnsiTheme="minorHAnsi" w:cstheme="minorHAnsi"/>
          <w:sz w:val="22"/>
        </w:rPr>
        <w:t>Mgr. Jan Hofman,</w:t>
      </w:r>
      <w:r w:rsidR="004465B3">
        <w:rPr>
          <w:rFonts w:asciiTheme="minorHAnsi" w:hAnsiTheme="minorHAnsi" w:cstheme="minorHAnsi"/>
          <w:sz w:val="22"/>
        </w:rPr>
        <w:t xml:space="preserve"> člen </w:t>
      </w:r>
      <w:r w:rsidRPr="00EB2A33">
        <w:rPr>
          <w:rFonts w:asciiTheme="minorHAnsi" w:hAnsiTheme="minorHAnsi" w:cstheme="minorHAnsi"/>
          <w:sz w:val="22"/>
        </w:rPr>
        <w:t xml:space="preserve">představenstva </w:t>
      </w:r>
    </w:p>
    <w:p w14:paraId="2FD6A02C" w14:textId="77777777" w:rsidR="00923BE0" w:rsidRPr="00EB2A33" w:rsidRDefault="00923BE0" w:rsidP="00923BE0">
      <w:pPr>
        <w:pStyle w:val="MNETnormln"/>
        <w:spacing w:after="0"/>
        <w:jc w:val="both"/>
        <w:rPr>
          <w:rFonts w:asciiTheme="minorHAnsi" w:hAnsiTheme="minorHAnsi" w:cstheme="minorHAnsi"/>
          <w:sz w:val="22"/>
        </w:rPr>
      </w:pPr>
    </w:p>
    <w:p w14:paraId="7B2432E2" w14:textId="5B22473F" w:rsidR="00EB2A33" w:rsidRPr="00F65039" w:rsidRDefault="00923BE0" w:rsidP="00923BE0">
      <w:pPr>
        <w:pStyle w:val="MNETnormln"/>
        <w:spacing w:after="0"/>
        <w:jc w:val="both"/>
        <w:rPr>
          <w:rFonts w:asciiTheme="minorHAnsi" w:hAnsiTheme="minorHAnsi" w:cstheme="minorHAnsi"/>
          <w:sz w:val="22"/>
        </w:rPr>
      </w:pPr>
      <w:r w:rsidRPr="00B259F3">
        <w:rPr>
          <w:rFonts w:asciiTheme="minorHAnsi" w:hAnsiTheme="minorHAnsi" w:cstheme="minorHAnsi"/>
          <w:sz w:val="22"/>
        </w:rPr>
        <w:t>Kontaktní osoby:</w:t>
      </w:r>
      <w:r w:rsidRPr="00B259F3">
        <w:rPr>
          <w:rFonts w:asciiTheme="minorHAnsi" w:hAnsiTheme="minorHAnsi" w:cstheme="minorHAnsi"/>
          <w:sz w:val="22"/>
        </w:rPr>
        <w:tab/>
      </w:r>
      <w:r w:rsidR="0088401B" w:rsidRPr="00F65039">
        <w:rPr>
          <w:rFonts w:asciiTheme="minorHAnsi" w:hAnsiTheme="minorHAnsi" w:cstheme="minorHAnsi"/>
          <w:sz w:val="22"/>
        </w:rPr>
        <w:t>Mgr. Jan Hofman, člen představenstva</w:t>
      </w:r>
    </w:p>
    <w:p w14:paraId="285958A3" w14:textId="251874CA" w:rsidR="00752EB0" w:rsidRDefault="00752EB0" w:rsidP="00923BE0">
      <w:pPr>
        <w:pStyle w:val="MNETnormln"/>
        <w:spacing w:after="0"/>
        <w:jc w:val="both"/>
        <w:rPr>
          <w:rFonts w:asciiTheme="minorHAnsi" w:hAnsiTheme="minorHAnsi" w:cstheme="minorHAnsi"/>
          <w:sz w:val="22"/>
          <w:highlight w:val="cyan"/>
        </w:rPr>
      </w:pPr>
      <w:r w:rsidRPr="00F65039">
        <w:rPr>
          <w:rFonts w:asciiTheme="minorHAnsi" w:hAnsiTheme="minorHAnsi" w:cstheme="minorHAnsi"/>
          <w:sz w:val="22"/>
        </w:rPr>
        <w:tab/>
      </w:r>
      <w:r w:rsidRPr="00F65039">
        <w:rPr>
          <w:rFonts w:asciiTheme="minorHAnsi" w:hAnsiTheme="minorHAnsi" w:cstheme="minorHAnsi"/>
          <w:sz w:val="22"/>
        </w:rPr>
        <w:tab/>
      </w:r>
      <w:r w:rsidRPr="00F65039">
        <w:rPr>
          <w:rFonts w:asciiTheme="minorHAnsi" w:hAnsiTheme="minorHAnsi" w:cstheme="minorHAnsi"/>
          <w:sz w:val="22"/>
        </w:rPr>
        <w:tab/>
        <w:t xml:space="preserve">e-mail, tel.: </w:t>
      </w:r>
      <w:r w:rsidRPr="0099709A">
        <w:rPr>
          <w:rFonts w:asciiTheme="minorHAnsi" w:hAnsiTheme="minorHAnsi" w:cstheme="minorHAnsi"/>
          <w:sz w:val="22"/>
          <w:highlight w:val="green"/>
        </w:rPr>
        <w:t>***bude doplněno před podpisem smlouvy***</w:t>
      </w:r>
    </w:p>
    <w:p w14:paraId="765422B7" w14:textId="77777777" w:rsidR="00205ED1" w:rsidRDefault="0088401B" w:rsidP="00752EB0">
      <w:pPr>
        <w:pStyle w:val="MNETnormln"/>
        <w:spacing w:after="0"/>
        <w:jc w:val="both"/>
        <w:rPr>
          <w:rFonts w:asciiTheme="minorHAnsi" w:hAnsiTheme="minorHAnsi" w:cstheme="minorHAnsi"/>
          <w:sz w:val="22"/>
        </w:rPr>
      </w:pPr>
      <w:r w:rsidRPr="00F65039">
        <w:rPr>
          <w:rFonts w:asciiTheme="minorHAnsi" w:hAnsiTheme="minorHAnsi" w:cstheme="minorHAnsi"/>
          <w:sz w:val="22"/>
        </w:rPr>
        <w:tab/>
      </w:r>
      <w:r w:rsidRPr="00F65039">
        <w:rPr>
          <w:rFonts w:asciiTheme="minorHAnsi" w:hAnsiTheme="minorHAnsi" w:cstheme="minorHAnsi"/>
          <w:sz w:val="22"/>
        </w:rPr>
        <w:tab/>
      </w:r>
      <w:r w:rsidRPr="00F65039">
        <w:rPr>
          <w:rFonts w:asciiTheme="minorHAnsi" w:hAnsiTheme="minorHAnsi" w:cstheme="minorHAnsi"/>
          <w:sz w:val="22"/>
        </w:rPr>
        <w:tab/>
      </w:r>
    </w:p>
    <w:p w14:paraId="5FF6442B" w14:textId="1D99F601" w:rsidR="003B4CEE" w:rsidRDefault="0088401B" w:rsidP="00F65039">
      <w:pPr>
        <w:pStyle w:val="MNETnormln"/>
        <w:spacing w:after="0"/>
        <w:ind w:left="1416" w:firstLine="708"/>
        <w:jc w:val="both"/>
        <w:rPr>
          <w:rFonts w:asciiTheme="minorHAnsi" w:hAnsiTheme="minorHAnsi" w:cstheme="minorHAnsi"/>
          <w:sz w:val="22"/>
          <w:highlight w:val="cyan"/>
        </w:rPr>
      </w:pPr>
      <w:r w:rsidRPr="00F65039">
        <w:rPr>
          <w:rFonts w:asciiTheme="minorHAnsi" w:hAnsiTheme="minorHAnsi" w:cstheme="minorHAnsi"/>
          <w:sz w:val="22"/>
        </w:rPr>
        <w:t>Martin Žák, specialista optických sítí</w:t>
      </w:r>
    </w:p>
    <w:p w14:paraId="2D446B16" w14:textId="4828CABB" w:rsidR="00752EB0" w:rsidRDefault="00752EB0" w:rsidP="00F65039">
      <w:pPr>
        <w:pStyle w:val="MNETnormln"/>
        <w:spacing w:after="0"/>
        <w:ind w:left="1416" w:firstLine="708"/>
        <w:jc w:val="both"/>
        <w:rPr>
          <w:rFonts w:asciiTheme="minorHAnsi" w:hAnsiTheme="minorHAnsi" w:cstheme="minorHAnsi"/>
          <w:sz w:val="22"/>
          <w:highlight w:val="cyan"/>
        </w:rPr>
      </w:pPr>
      <w:r w:rsidRPr="00F65039">
        <w:rPr>
          <w:rFonts w:asciiTheme="minorHAnsi" w:hAnsiTheme="minorHAnsi" w:cstheme="minorHAnsi"/>
          <w:sz w:val="22"/>
        </w:rPr>
        <w:t xml:space="preserve">e-mail, tel.: </w:t>
      </w:r>
      <w:r w:rsidRPr="0099709A">
        <w:rPr>
          <w:rFonts w:asciiTheme="minorHAnsi" w:hAnsiTheme="minorHAnsi" w:cstheme="minorHAnsi"/>
          <w:sz w:val="22"/>
          <w:highlight w:val="green"/>
        </w:rPr>
        <w:t>***bude doplněno před podpisem smlouvy***</w:t>
      </w:r>
    </w:p>
    <w:p w14:paraId="5F3F2AB7" w14:textId="77777777" w:rsidR="00752EB0" w:rsidRPr="00EB2A33" w:rsidRDefault="00752EB0" w:rsidP="00923BE0">
      <w:pPr>
        <w:pStyle w:val="MNETnormln"/>
        <w:spacing w:after="0"/>
        <w:jc w:val="both"/>
        <w:rPr>
          <w:rFonts w:asciiTheme="minorHAnsi" w:hAnsiTheme="minorHAnsi" w:cstheme="minorHAnsi"/>
          <w:sz w:val="22"/>
          <w:highlight w:val="cyan"/>
        </w:rPr>
      </w:pPr>
    </w:p>
    <w:p w14:paraId="5F3FCC46" w14:textId="7ADFD03F" w:rsidR="00A21740" w:rsidRPr="00FF668E" w:rsidRDefault="00C270F8" w:rsidP="00C270F8">
      <w:pPr>
        <w:pStyle w:val="MNETnormln"/>
        <w:spacing w:after="0"/>
        <w:jc w:val="both"/>
        <w:rPr>
          <w:rFonts w:asciiTheme="minorHAnsi" w:hAnsiTheme="minorHAnsi" w:cstheme="minorHAnsi"/>
          <w:sz w:val="22"/>
        </w:rPr>
      </w:pPr>
      <w:r>
        <w:rPr>
          <w:rFonts w:asciiTheme="minorHAnsi" w:hAnsiTheme="minorHAnsi" w:cstheme="minorHAnsi"/>
          <w:sz w:val="22"/>
        </w:rPr>
        <w:t>B</w:t>
      </w:r>
      <w:r w:rsidRPr="00FF668E">
        <w:rPr>
          <w:rFonts w:asciiTheme="minorHAnsi" w:hAnsiTheme="minorHAnsi" w:cstheme="minorHAnsi"/>
          <w:sz w:val="22"/>
        </w:rPr>
        <w:t xml:space="preserve">ankovní </w:t>
      </w:r>
      <w:r w:rsidR="00460EF0" w:rsidRPr="00FF668E">
        <w:rPr>
          <w:rFonts w:asciiTheme="minorHAnsi" w:hAnsiTheme="minorHAnsi" w:cstheme="minorHAnsi"/>
          <w:sz w:val="22"/>
        </w:rPr>
        <w:t>spojení:</w:t>
      </w:r>
      <w:r w:rsidR="00460EF0" w:rsidRPr="00FF668E">
        <w:rPr>
          <w:rFonts w:asciiTheme="minorHAnsi" w:hAnsiTheme="minorHAnsi" w:cstheme="minorHAnsi"/>
          <w:sz w:val="22"/>
        </w:rPr>
        <w:tab/>
      </w:r>
      <w:r w:rsidR="0099709A" w:rsidRPr="0099709A">
        <w:rPr>
          <w:rFonts w:asciiTheme="minorHAnsi" w:hAnsiTheme="minorHAnsi" w:cstheme="minorHAnsi"/>
          <w:sz w:val="22"/>
          <w:highlight w:val="green"/>
        </w:rPr>
        <w:t>***bude doplněno před podpisem smlouvy***</w:t>
      </w:r>
      <w:r w:rsidR="00460EF0" w:rsidRPr="00FF668E">
        <w:rPr>
          <w:rFonts w:asciiTheme="minorHAnsi" w:hAnsiTheme="minorHAnsi" w:cstheme="minorHAnsi"/>
          <w:sz w:val="22"/>
        </w:rPr>
        <w:t xml:space="preserve"> </w:t>
      </w:r>
    </w:p>
    <w:p w14:paraId="2D8C84F4" w14:textId="77450DAD" w:rsidR="00A21740" w:rsidRDefault="00C270F8" w:rsidP="00C270F8">
      <w:pPr>
        <w:pStyle w:val="MNETnormln"/>
        <w:spacing w:after="0"/>
        <w:jc w:val="both"/>
        <w:rPr>
          <w:rFonts w:asciiTheme="minorHAnsi" w:hAnsiTheme="minorHAnsi" w:cstheme="minorHAnsi"/>
          <w:sz w:val="22"/>
        </w:rPr>
      </w:pPr>
      <w:r>
        <w:rPr>
          <w:rFonts w:asciiTheme="minorHAnsi" w:hAnsiTheme="minorHAnsi" w:cstheme="minorHAnsi"/>
          <w:sz w:val="22"/>
        </w:rPr>
        <w:t>Č</w:t>
      </w:r>
      <w:r w:rsidRPr="00FF668E">
        <w:rPr>
          <w:rFonts w:asciiTheme="minorHAnsi" w:hAnsiTheme="minorHAnsi" w:cstheme="minorHAnsi"/>
          <w:sz w:val="22"/>
        </w:rPr>
        <w:t xml:space="preserve">íslo </w:t>
      </w:r>
      <w:r w:rsidR="00460EF0" w:rsidRPr="00FF668E">
        <w:rPr>
          <w:rFonts w:asciiTheme="minorHAnsi" w:hAnsiTheme="minorHAnsi" w:cstheme="minorHAnsi"/>
          <w:sz w:val="22"/>
        </w:rPr>
        <w:t>účtu:</w:t>
      </w:r>
      <w:r w:rsidR="00460EF0" w:rsidRPr="00FF668E">
        <w:rPr>
          <w:rFonts w:asciiTheme="minorHAnsi" w:hAnsiTheme="minorHAnsi" w:cstheme="minorHAnsi"/>
          <w:sz w:val="22"/>
        </w:rPr>
        <w:tab/>
      </w:r>
      <w:r w:rsidR="00460EF0" w:rsidRPr="00FF668E">
        <w:rPr>
          <w:rFonts w:asciiTheme="minorHAnsi" w:hAnsiTheme="minorHAnsi" w:cstheme="minorHAnsi"/>
          <w:sz w:val="22"/>
        </w:rPr>
        <w:tab/>
      </w:r>
      <w:r w:rsidR="0099709A" w:rsidRPr="0099709A">
        <w:rPr>
          <w:rFonts w:asciiTheme="minorHAnsi" w:hAnsiTheme="minorHAnsi" w:cstheme="minorHAnsi"/>
          <w:sz w:val="22"/>
          <w:highlight w:val="green"/>
        </w:rPr>
        <w:t>***bude doplněno před podpisem smlouvy***</w:t>
      </w:r>
    </w:p>
    <w:p w14:paraId="093A2C2A" w14:textId="77777777" w:rsidR="00A154C8" w:rsidRDefault="00A154C8" w:rsidP="00C270F8">
      <w:pPr>
        <w:pStyle w:val="MNETnormln"/>
        <w:spacing w:after="0"/>
        <w:jc w:val="both"/>
        <w:rPr>
          <w:rFonts w:asciiTheme="minorHAnsi" w:hAnsiTheme="minorHAnsi" w:cstheme="minorHAnsi"/>
          <w:sz w:val="22"/>
        </w:rPr>
      </w:pPr>
    </w:p>
    <w:p w14:paraId="7A41F7F3" w14:textId="493173F4" w:rsidR="007C53D2" w:rsidRPr="00C819D0" w:rsidRDefault="007C53D2" w:rsidP="00C270F8">
      <w:pPr>
        <w:pStyle w:val="MNETnormln"/>
        <w:spacing w:after="0"/>
        <w:jc w:val="both"/>
        <w:rPr>
          <w:rFonts w:asciiTheme="minorHAnsi" w:hAnsiTheme="minorHAnsi" w:cstheme="minorHAnsi"/>
          <w:b/>
          <w:bCs/>
          <w:sz w:val="22"/>
        </w:rPr>
      </w:pPr>
      <w:r w:rsidRPr="00C819D0">
        <w:rPr>
          <w:rFonts w:asciiTheme="minorHAnsi" w:hAnsiTheme="minorHAnsi" w:cstheme="minorHAnsi"/>
          <w:b/>
          <w:bCs/>
          <w:sz w:val="22"/>
        </w:rPr>
        <w:t>Interní číslo smlouvy:</w:t>
      </w:r>
      <w:r w:rsidRPr="00C819D0">
        <w:rPr>
          <w:rFonts w:asciiTheme="minorHAnsi" w:hAnsiTheme="minorHAnsi" w:cstheme="minorHAnsi"/>
          <w:b/>
          <w:bCs/>
          <w:sz w:val="22"/>
        </w:rPr>
        <w:tab/>
        <w:t>MNET-SML26-A05</w:t>
      </w:r>
    </w:p>
    <w:p w14:paraId="02D55139" w14:textId="77777777" w:rsidR="00A21740" w:rsidRPr="00FF668E" w:rsidRDefault="00A21740" w:rsidP="00DD1455">
      <w:pPr>
        <w:pStyle w:val="MNETnormln"/>
        <w:spacing w:after="0"/>
        <w:jc w:val="both"/>
        <w:rPr>
          <w:rFonts w:asciiTheme="minorHAnsi" w:hAnsiTheme="minorHAnsi" w:cstheme="minorHAnsi"/>
          <w:sz w:val="22"/>
        </w:rPr>
      </w:pPr>
    </w:p>
    <w:p w14:paraId="4C999D3F" w14:textId="77777777" w:rsidR="00A21740" w:rsidRPr="00FF668E" w:rsidRDefault="00460EF0" w:rsidP="00DD1455">
      <w:pPr>
        <w:pStyle w:val="MNETnormln"/>
        <w:spacing w:after="0"/>
        <w:jc w:val="both"/>
        <w:rPr>
          <w:rFonts w:asciiTheme="minorHAnsi" w:hAnsiTheme="minorHAnsi" w:cstheme="minorHAnsi"/>
          <w:sz w:val="22"/>
        </w:rPr>
      </w:pPr>
      <w:r w:rsidRPr="00FF668E">
        <w:rPr>
          <w:rFonts w:asciiTheme="minorHAnsi" w:hAnsiTheme="minorHAnsi" w:cstheme="minorHAnsi"/>
          <w:sz w:val="22"/>
        </w:rPr>
        <w:t>a</w:t>
      </w:r>
    </w:p>
    <w:p w14:paraId="3C3253CE" w14:textId="77777777" w:rsidR="00A21740" w:rsidRPr="00FF668E" w:rsidRDefault="00A21740" w:rsidP="00DD1455">
      <w:pPr>
        <w:pStyle w:val="MNETnormln"/>
        <w:spacing w:after="0"/>
        <w:jc w:val="both"/>
        <w:rPr>
          <w:rFonts w:asciiTheme="minorHAnsi" w:hAnsiTheme="minorHAnsi" w:cstheme="minorHAnsi"/>
          <w:sz w:val="22"/>
        </w:rPr>
      </w:pPr>
    </w:p>
    <w:p w14:paraId="71C5CF1D" w14:textId="77777777" w:rsidR="00A21740" w:rsidRPr="00FF668E" w:rsidRDefault="00460EF0" w:rsidP="00DD1455">
      <w:pPr>
        <w:pStyle w:val="MNETnormln"/>
        <w:spacing w:after="0"/>
        <w:jc w:val="both"/>
        <w:rPr>
          <w:rFonts w:asciiTheme="minorHAnsi" w:hAnsiTheme="minorHAnsi" w:cstheme="minorHAnsi"/>
          <w:b/>
          <w:bCs/>
          <w:sz w:val="22"/>
          <w:u w:val="single"/>
        </w:rPr>
      </w:pPr>
      <w:r w:rsidRPr="00FF668E">
        <w:rPr>
          <w:rFonts w:asciiTheme="minorHAnsi" w:hAnsiTheme="minorHAnsi" w:cstheme="minorHAnsi"/>
          <w:b/>
          <w:bCs/>
          <w:sz w:val="22"/>
          <w:u w:val="single"/>
        </w:rPr>
        <w:t>Zhotovitel:</w:t>
      </w:r>
    </w:p>
    <w:p w14:paraId="4CA77E1A" w14:textId="77777777" w:rsidR="00A21740" w:rsidRPr="00F9365D" w:rsidRDefault="00460EF0" w:rsidP="00C270F8">
      <w:pPr>
        <w:spacing w:after="0" w:line="240" w:lineRule="auto"/>
        <w:jc w:val="both"/>
        <w:rPr>
          <w:rFonts w:asciiTheme="minorHAnsi" w:hAnsiTheme="minorHAnsi" w:cstheme="minorHAnsi"/>
          <w:b/>
          <w:sz w:val="22"/>
        </w:rPr>
      </w:pPr>
      <w:r w:rsidRPr="00F9365D">
        <w:rPr>
          <w:rFonts w:asciiTheme="minorHAnsi" w:hAnsiTheme="minorHAnsi" w:cstheme="minorHAnsi"/>
          <w:b/>
          <w:sz w:val="22"/>
          <w:highlight w:val="yellow"/>
        </w:rPr>
        <w:t>[DOPLNÍ DODAVATEL]</w:t>
      </w:r>
    </w:p>
    <w:p w14:paraId="509D7AF2" w14:textId="77777777" w:rsidR="00A21740" w:rsidRPr="00FF668E" w:rsidRDefault="00460EF0" w:rsidP="00C270F8">
      <w:pPr>
        <w:spacing w:after="0" w:line="240" w:lineRule="auto"/>
        <w:jc w:val="both"/>
        <w:rPr>
          <w:rFonts w:asciiTheme="minorHAnsi" w:hAnsiTheme="minorHAnsi" w:cstheme="minorHAnsi"/>
          <w:sz w:val="22"/>
        </w:rPr>
      </w:pPr>
      <w:r w:rsidRPr="00FF668E">
        <w:rPr>
          <w:rFonts w:asciiTheme="minorHAnsi" w:hAnsiTheme="minorHAnsi" w:cstheme="minorHAnsi"/>
          <w:sz w:val="22"/>
        </w:rPr>
        <w:t xml:space="preserve">se sídlem: </w:t>
      </w:r>
      <w:r w:rsidRPr="00FF668E">
        <w:rPr>
          <w:rFonts w:asciiTheme="minorHAnsi" w:hAnsiTheme="minorHAnsi" w:cstheme="minorHAnsi"/>
          <w:sz w:val="22"/>
        </w:rPr>
        <w:tab/>
      </w:r>
      <w:r w:rsidRPr="00FF668E">
        <w:rPr>
          <w:rFonts w:asciiTheme="minorHAnsi" w:hAnsiTheme="minorHAnsi" w:cstheme="minorHAnsi"/>
          <w:sz w:val="22"/>
        </w:rPr>
        <w:tab/>
      </w:r>
      <w:r w:rsidRPr="00FF668E">
        <w:rPr>
          <w:rFonts w:asciiTheme="minorHAnsi" w:hAnsiTheme="minorHAnsi" w:cstheme="minorHAnsi"/>
          <w:sz w:val="22"/>
          <w:highlight w:val="yellow"/>
        </w:rPr>
        <w:t>[DOPLNÍ DODAVATEL]</w:t>
      </w:r>
    </w:p>
    <w:p w14:paraId="4482650A" w14:textId="77777777" w:rsidR="00A21740" w:rsidRPr="00FF668E" w:rsidRDefault="00460EF0" w:rsidP="00C270F8">
      <w:pPr>
        <w:spacing w:after="0" w:line="240" w:lineRule="auto"/>
        <w:jc w:val="both"/>
        <w:rPr>
          <w:rFonts w:asciiTheme="minorHAnsi" w:hAnsiTheme="minorHAnsi" w:cstheme="minorHAnsi"/>
          <w:sz w:val="22"/>
        </w:rPr>
      </w:pPr>
      <w:r w:rsidRPr="00FF668E">
        <w:rPr>
          <w:rFonts w:asciiTheme="minorHAnsi" w:hAnsiTheme="minorHAnsi" w:cstheme="minorHAnsi"/>
          <w:sz w:val="22"/>
        </w:rPr>
        <w:t>IČO:</w:t>
      </w:r>
      <w:r w:rsidRPr="00FF668E">
        <w:rPr>
          <w:rFonts w:asciiTheme="minorHAnsi" w:hAnsiTheme="minorHAnsi" w:cstheme="minorHAnsi"/>
          <w:sz w:val="22"/>
        </w:rPr>
        <w:tab/>
      </w:r>
      <w:r w:rsidRPr="00FF668E">
        <w:rPr>
          <w:rFonts w:asciiTheme="minorHAnsi" w:hAnsiTheme="minorHAnsi" w:cstheme="minorHAnsi"/>
          <w:sz w:val="22"/>
        </w:rPr>
        <w:tab/>
      </w:r>
      <w:r w:rsidRPr="00FF668E">
        <w:rPr>
          <w:rFonts w:asciiTheme="minorHAnsi" w:hAnsiTheme="minorHAnsi" w:cstheme="minorHAnsi"/>
          <w:sz w:val="22"/>
        </w:rPr>
        <w:tab/>
      </w:r>
      <w:r w:rsidRPr="00FF668E">
        <w:rPr>
          <w:rFonts w:asciiTheme="minorHAnsi" w:hAnsiTheme="minorHAnsi" w:cstheme="minorHAnsi"/>
          <w:sz w:val="22"/>
          <w:highlight w:val="yellow"/>
        </w:rPr>
        <w:t>[DOPLNÍ DODAVATEL]</w:t>
      </w:r>
    </w:p>
    <w:p w14:paraId="596B0347" w14:textId="77777777" w:rsidR="00A21740" w:rsidRPr="00FF668E" w:rsidRDefault="00460EF0" w:rsidP="00C270F8">
      <w:pPr>
        <w:spacing w:after="0" w:line="240" w:lineRule="auto"/>
        <w:jc w:val="both"/>
        <w:rPr>
          <w:rFonts w:asciiTheme="minorHAnsi" w:hAnsiTheme="minorHAnsi" w:cstheme="minorHAnsi"/>
          <w:sz w:val="22"/>
        </w:rPr>
      </w:pPr>
      <w:r w:rsidRPr="00FF668E">
        <w:rPr>
          <w:rFonts w:asciiTheme="minorHAnsi" w:hAnsiTheme="minorHAnsi" w:cstheme="minorHAnsi"/>
          <w:sz w:val="22"/>
        </w:rPr>
        <w:t xml:space="preserve">DIČ: </w:t>
      </w:r>
      <w:r w:rsidRPr="00FF668E">
        <w:rPr>
          <w:rFonts w:asciiTheme="minorHAnsi" w:hAnsiTheme="minorHAnsi" w:cstheme="minorHAnsi"/>
          <w:sz w:val="22"/>
        </w:rPr>
        <w:tab/>
      </w:r>
      <w:r w:rsidRPr="00FF668E">
        <w:rPr>
          <w:rFonts w:asciiTheme="minorHAnsi" w:hAnsiTheme="minorHAnsi" w:cstheme="minorHAnsi"/>
          <w:sz w:val="22"/>
        </w:rPr>
        <w:tab/>
      </w:r>
      <w:r w:rsidRPr="00FF668E">
        <w:rPr>
          <w:rFonts w:asciiTheme="minorHAnsi" w:hAnsiTheme="minorHAnsi" w:cstheme="minorHAnsi"/>
          <w:sz w:val="22"/>
        </w:rPr>
        <w:tab/>
      </w:r>
      <w:r w:rsidRPr="00FF668E">
        <w:rPr>
          <w:rFonts w:asciiTheme="minorHAnsi" w:hAnsiTheme="minorHAnsi" w:cstheme="minorHAnsi"/>
          <w:sz w:val="22"/>
          <w:highlight w:val="yellow"/>
        </w:rPr>
        <w:t>[DOPLNÍ DODAVATEL]</w:t>
      </w:r>
    </w:p>
    <w:p w14:paraId="7969A20A" w14:textId="2F2A8B60" w:rsidR="00A21740" w:rsidRDefault="004629D5" w:rsidP="00C270F8">
      <w:pPr>
        <w:spacing w:after="0" w:line="240" w:lineRule="auto"/>
        <w:jc w:val="both"/>
        <w:rPr>
          <w:rFonts w:asciiTheme="minorHAnsi" w:hAnsiTheme="minorHAnsi" w:cstheme="minorHAnsi"/>
          <w:sz w:val="22"/>
        </w:rPr>
      </w:pPr>
      <w:r>
        <w:rPr>
          <w:rFonts w:asciiTheme="minorHAnsi" w:hAnsiTheme="minorHAnsi" w:cstheme="minorHAnsi"/>
          <w:sz w:val="22"/>
        </w:rPr>
        <w:t>Z</w:t>
      </w:r>
      <w:r w:rsidRPr="00FF668E">
        <w:rPr>
          <w:rFonts w:asciiTheme="minorHAnsi" w:hAnsiTheme="minorHAnsi" w:cstheme="minorHAnsi"/>
          <w:sz w:val="22"/>
        </w:rPr>
        <w:t>astoupená</w:t>
      </w:r>
      <w:r w:rsidR="00460EF0" w:rsidRPr="00FF668E">
        <w:rPr>
          <w:rFonts w:asciiTheme="minorHAnsi" w:hAnsiTheme="minorHAnsi" w:cstheme="minorHAnsi"/>
          <w:sz w:val="22"/>
        </w:rPr>
        <w:t>:</w:t>
      </w:r>
      <w:r w:rsidR="00460EF0" w:rsidRPr="00FF668E">
        <w:rPr>
          <w:rFonts w:asciiTheme="minorHAnsi" w:hAnsiTheme="minorHAnsi" w:cstheme="minorHAnsi"/>
          <w:sz w:val="22"/>
        </w:rPr>
        <w:tab/>
      </w:r>
      <w:r w:rsidR="00460EF0" w:rsidRPr="00FF668E">
        <w:rPr>
          <w:rFonts w:asciiTheme="minorHAnsi" w:hAnsiTheme="minorHAnsi" w:cstheme="minorHAnsi"/>
          <w:sz w:val="22"/>
        </w:rPr>
        <w:tab/>
      </w:r>
      <w:r w:rsidR="00460EF0" w:rsidRPr="00FF668E">
        <w:rPr>
          <w:rFonts w:asciiTheme="minorHAnsi" w:hAnsiTheme="minorHAnsi" w:cstheme="minorHAnsi"/>
          <w:sz w:val="22"/>
          <w:highlight w:val="yellow"/>
        </w:rPr>
        <w:t>[DOPLNÍ DODAVATEL]</w:t>
      </w:r>
    </w:p>
    <w:p w14:paraId="27BDAB05" w14:textId="77777777" w:rsidR="00340B85" w:rsidRDefault="00340B85" w:rsidP="00C270F8">
      <w:pPr>
        <w:spacing w:after="0" w:line="240" w:lineRule="auto"/>
        <w:jc w:val="both"/>
        <w:rPr>
          <w:rFonts w:asciiTheme="minorHAnsi" w:hAnsiTheme="minorHAnsi" w:cstheme="minorHAnsi"/>
          <w:sz w:val="22"/>
        </w:rPr>
      </w:pPr>
    </w:p>
    <w:p w14:paraId="194E9817" w14:textId="001C8590" w:rsidR="00340B85" w:rsidRDefault="00340B85" w:rsidP="00340B85">
      <w:pPr>
        <w:pStyle w:val="MNETnormln"/>
        <w:spacing w:after="0"/>
        <w:jc w:val="both"/>
        <w:rPr>
          <w:rFonts w:asciiTheme="minorHAnsi" w:hAnsiTheme="minorHAnsi" w:cstheme="minorHAnsi"/>
          <w:sz w:val="22"/>
        </w:rPr>
      </w:pPr>
      <w:r>
        <w:rPr>
          <w:rFonts w:asciiTheme="minorHAnsi" w:hAnsiTheme="minorHAnsi" w:cstheme="minorHAnsi"/>
          <w:sz w:val="22"/>
        </w:rPr>
        <w:t>Kontaktní osoby:</w:t>
      </w:r>
      <w:r>
        <w:rPr>
          <w:rFonts w:asciiTheme="minorHAnsi" w:hAnsiTheme="minorHAnsi" w:cstheme="minorHAnsi"/>
          <w:sz w:val="22"/>
        </w:rPr>
        <w:tab/>
      </w:r>
      <w:r w:rsidR="00071A7F" w:rsidRPr="00FF668E">
        <w:rPr>
          <w:rFonts w:asciiTheme="minorHAnsi" w:hAnsiTheme="minorHAnsi" w:cstheme="minorHAnsi"/>
          <w:sz w:val="22"/>
          <w:highlight w:val="yellow"/>
        </w:rPr>
        <w:t>[DOPLNÍ DODAVATEL]</w:t>
      </w:r>
    </w:p>
    <w:p w14:paraId="772D688B" w14:textId="613C8CB9" w:rsidR="00340B85" w:rsidRDefault="00340B85" w:rsidP="00340B85">
      <w:pPr>
        <w:pStyle w:val="MNETnormln"/>
        <w:spacing w:after="0"/>
        <w:jc w:val="both"/>
        <w:rPr>
          <w:rFonts w:asciiTheme="minorHAnsi" w:hAnsiTheme="minorHAnsi" w:cstheme="minorHAnsi"/>
          <w:sz w:val="22"/>
        </w:rPr>
      </w:pPr>
      <w:r>
        <w:rPr>
          <w:rFonts w:asciiTheme="minorHAnsi" w:hAnsiTheme="minorHAnsi" w:cstheme="minorHAnsi"/>
          <w:sz w:val="22"/>
        </w:rPr>
        <w:tab/>
      </w:r>
      <w:r>
        <w:rPr>
          <w:rFonts w:asciiTheme="minorHAnsi" w:hAnsiTheme="minorHAnsi" w:cstheme="minorHAnsi"/>
          <w:sz w:val="22"/>
        </w:rPr>
        <w:tab/>
      </w:r>
      <w:r>
        <w:rPr>
          <w:rFonts w:asciiTheme="minorHAnsi" w:hAnsiTheme="minorHAnsi" w:cstheme="minorHAnsi"/>
          <w:sz w:val="22"/>
        </w:rPr>
        <w:tab/>
      </w:r>
      <w:r w:rsidR="00071A7F" w:rsidRPr="00FF668E">
        <w:rPr>
          <w:rFonts w:asciiTheme="minorHAnsi" w:hAnsiTheme="minorHAnsi" w:cstheme="minorHAnsi"/>
          <w:sz w:val="22"/>
          <w:highlight w:val="yellow"/>
        </w:rPr>
        <w:t>[DOPLNÍ DODAVATEL]</w:t>
      </w:r>
    </w:p>
    <w:p w14:paraId="4E69267A" w14:textId="77777777" w:rsidR="00340B85" w:rsidRPr="00FF668E" w:rsidRDefault="00340B85" w:rsidP="00C270F8">
      <w:pPr>
        <w:spacing w:after="0" w:line="240" w:lineRule="auto"/>
        <w:jc w:val="both"/>
        <w:rPr>
          <w:rFonts w:asciiTheme="minorHAnsi" w:hAnsiTheme="minorHAnsi" w:cstheme="minorHAnsi"/>
          <w:b/>
          <w:sz w:val="22"/>
          <w:u w:val="single"/>
        </w:rPr>
      </w:pPr>
    </w:p>
    <w:p w14:paraId="6050D5E5" w14:textId="48806E1B" w:rsidR="00A21740" w:rsidRPr="00FF668E" w:rsidRDefault="00340B85" w:rsidP="00C270F8">
      <w:pPr>
        <w:spacing w:after="0" w:line="240" w:lineRule="auto"/>
        <w:jc w:val="both"/>
        <w:rPr>
          <w:rFonts w:asciiTheme="minorHAnsi" w:hAnsiTheme="minorHAnsi" w:cstheme="minorHAnsi"/>
          <w:b/>
          <w:sz w:val="22"/>
          <w:u w:val="single"/>
        </w:rPr>
      </w:pPr>
      <w:r>
        <w:rPr>
          <w:rFonts w:asciiTheme="minorHAnsi" w:hAnsiTheme="minorHAnsi" w:cstheme="minorHAnsi"/>
          <w:sz w:val="22"/>
        </w:rPr>
        <w:t>B</w:t>
      </w:r>
      <w:r w:rsidRPr="00FF668E">
        <w:rPr>
          <w:rFonts w:asciiTheme="minorHAnsi" w:hAnsiTheme="minorHAnsi" w:cstheme="minorHAnsi"/>
          <w:sz w:val="22"/>
        </w:rPr>
        <w:t xml:space="preserve">ankovní </w:t>
      </w:r>
      <w:r w:rsidR="00460EF0" w:rsidRPr="00FF668E">
        <w:rPr>
          <w:rFonts w:asciiTheme="minorHAnsi" w:hAnsiTheme="minorHAnsi" w:cstheme="minorHAnsi"/>
          <w:sz w:val="22"/>
        </w:rPr>
        <w:t xml:space="preserve">spojení: </w:t>
      </w:r>
      <w:r w:rsidR="00460EF0" w:rsidRPr="00FF668E">
        <w:rPr>
          <w:rFonts w:asciiTheme="minorHAnsi" w:hAnsiTheme="minorHAnsi" w:cstheme="minorHAnsi"/>
          <w:sz w:val="22"/>
        </w:rPr>
        <w:tab/>
      </w:r>
      <w:r w:rsidR="00460EF0" w:rsidRPr="00FF668E">
        <w:rPr>
          <w:rFonts w:asciiTheme="minorHAnsi" w:hAnsiTheme="minorHAnsi" w:cstheme="minorHAnsi"/>
          <w:sz w:val="22"/>
          <w:highlight w:val="yellow"/>
        </w:rPr>
        <w:t>[DOPLNÍ DODAVATEL]</w:t>
      </w:r>
    </w:p>
    <w:p w14:paraId="36335F15" w14:textId="020CD7C1" w:rsidR="00A21740" w:rsidRDefault="00340B85" w:rsidP="00C270F8">
      <w:pPr>
        <w:spacing w:after="0" w:line="240" w:lineRule="auto"/>
        <w:jc w:val="both"/>
        <w:rPr>
          <w:rFonts w:asciiTheme="minorHAnsi" w:hAnsiTheme="minorHAnsi" w:cstheme="minorHAnsi"/>
          <w:sz w:val="22"/>
        </w:rPr>
      </w:pPr>
      <w:r>
        <w:rPr>
          <w:rFonts w:asciiTheme="minorHAnsi" w:hAnsiTheme="minorHAnsi" w:cstheme="minorHAnsi"/>
          <w:sz w:val="22"/>
        </w:rPr>
        <w:t>Č</w:t>
      </w:r>
      <w:r w:rsidRPr="00FF668E">
        <w:rPr>
          <w:rFonts w:asciiTheme="minorHAnsi" w:hAnsiTheme="minorHAnsi" w:cstheme="minorHAnsi"/>
          <w:sz w:val="22"/>
        </w:rPr>
        <w:t xml:space="preserve">íslo </w:t>
      </w:r>
      <w:r w:rsidR="00460EF0" w:rsidRPr="00FF668E">
        <w:rPr>
          <w:rFonts w:asciiTheme="minorHAnsi" w:hAnsiTheme="minorHAnsi" w:cstheme="minorHAnsi"/>
          <w:sz w:val="22"/>
        </w:rPr>
        <w:t>účtu:</w:t>
      </w:r>
      <w:r w:rsidR="00460EF0" w:rsidRPr="00FF668E">
        <w:rPr>
          <w:rFonts w:asciiTheme="minorHAnsi" w:hAnsiTheme="minorHAnsi" w:cstheme="minorHAnsi"/>
          <w:sz w:val="22"/>
        </w:rPr>
        <w:tab/>
      </w:r>
      <w:r w:rsidR="00460EF0" w:rsidRPr="00FF668E">
        <w:rPr>
          <w:rFonts w:asciiTheme="minorHAnsi" w:hAnsiTheme="minorHAnsi" w:cstheme="minorHAnsi"/>
          <w:sz w:val="22"/>
        </w:rPr>
        <w:tab/>
      </w:r>
      <w:r w:rsidR="00460EF0" w:rsidRPr="00FF668E">
        <w:rPr>
          <w:rFonts w:asciiTheme="minorHAnsi" w:hAnsiTheme="minorHAnsi" w:cstheme="minorHAnsi"/>
          <w:sz w:val="22"/>
          <w:highlight w:val="yellow"/>
        </w:rPr>
        <w:t>[DOPLNÍ DODAVATEL]</w:t>
      </w:r>
    </w:p>
    <w:p w14:paraId="68219CE1" w14:textId="77777777" w:rsidR="00A154C8" w:rsidRDefault="00A154C8" w:rsidP="00C270F8">
      <w:pPr>
        <w:pStyle w:val="MNETnormln"/>
        <w:spacing w:after="0"/>
        <w:jc w:val="both"/>
        <w:rPr>
          <w:rFonts w:asciiTheme="minorHAnsi" w:hAnsiTheme="minorHAnsi" w:cstheme="minorHAnsi"/>
          <w:sz w:val="22"/>
        </w:rPr>
      </w:pPr>
    </w:p>
    <w:p w14:paraId="2355D475" w14:textId="61E6A3AA" w:rsidR="00707986" w:rsidRPr="00FF668E" w:rsidRDefault="00707986" w:rsidP="00C270F8">
      <w:pPr>
        <w:pStyle w:val="MNETnormln"/>
        <w:spacing w:after="0"/>
        <w:jc w:val="both"/>
        <w:rPr>
          <w:rFonts w:asciiTheme="minorHAnsi" w:hAnsiTheme="minorHAnsi" w:cstheme="minorHAnsi"/>
          <w:sz w:val="22"/>
        </w:rPr>
      </w:pPr>
      <w:r>
        <w:rPr>
          <w:rFonts w:asciiTheme="minorHAnsi" w:hAnsiTheme="minorHAnsi" w:cstheme="minorHAnsi"/>
          <w:sz w:val="22"/>
        </w:rPr>
        <w:t>Interní číslo smlouvy:</w:t>
      </w:r>
      <w:r>
        <w:rPr>
          <w:rFonts w:asciiTheme="minorHAnsi" w:hAnsiTheme="minorHAnsi" w:cstheme="minorHAnsi"/>
          <w:sz w:val="22"/>
        </w:rPr>
        <w:tab/>
      </w:r>
      <w:r w:rsidR="00C270F8" w:rsidRPr="00FF668E">
        <w:rPr>
          <w:rFonts w:asciiTheme="minorHAnsi" w:hAnsiTheme="minorHAnsi" w:cstheme="minorHAnsi"/>
          <w:sz w:val="22"/>
          <w:highlight w:val="yellow"/>
        </w:rPr>
        <w:t>[DOPLNÍ DODAVATEL]</w:t>
      </w:r>
    </w:p>
    <w:p w14:paraId="5E7954CA" w14:textId="77777777" w:rsidR="00707986" w:rsidRPr="00FF668E" w:rsidRDefault="00707986" w:rsidP="002F1E00">
      <w:pPr>
        <w:spacing w:after="120" w:line="240" w:lineRule="auto"/>
        <w:jc w:val="both"/>
        <w:rPr>
          <w:rFonts w:asciiTheme="minorHAnsi" w:hAnsiTheme="minorHAnsi" w:cstheme="minorHAnsi"/>
          <w:sz w:val="22"/>
        </w:rPr>
      </w:pPr>
    </w:p>
    <w:p w14:paraId="5AE8CAD5" w14:textId="614D1D86" w:rsidR="000A757F" w:rsidRDefault="00460EF0">
      <w:pPr>
        <w:spacing w:after="0" w:line="240" w:lineRule="auto"/>
        <w:jc w:val="both"/>
        <w:rPr>
          <w:rFonts w:asciiTheme="minorHAnsi" w:hAnsiTheme="minorHAnsi" w:cstheme="minorHAnsi"/>
          <w:sz w:val="22"/>
        </w:rPr>
        <w:sectPr w:rsidR="000A757F" w:rsidSect="00063545">
          <w:headerReference w:type="default" r:id="rId12"/>
          <w:footerReference w:type="default" r:id="rId13"/>
          <w:headerReference w:type="first" r:id="rId14"/>
          <w:footerReference w:type="first" r:id="rId15"/>
          <w:pgSz w:w="11906" w:h="16838"/>
          <w:pgMar w:top="1418" w:right="1134" w:bottom="1616" w:left="1134" w:header="709" w:footer="709" w:gutter="0"/>
          <w:pgNumType w:start="1"/>
          <w:cols w:space="708"/>
          <w:formProt w:val="0"/>
          <w:titlePg/>
          <w:docGrid w:linePitch="360"/>
        </w:sectPr>
      </w:pPr>
      <w:r w:rsidRPr="00FF668E">
        <w:rPr>
          <w:rFonts w:asciiTheme="minorHAnsi" w:hAnsiTheme="minorHAnsi" w:cstheme="minorHAnsi"/>
          <w:sz w:val="22"/>
        </w:rPr>
        <w:t xml:space="preserve">dále společně jako </w:t>
      </w:r>
      <w:r w:rsidRPr="002F7C07">
        <w:rPr>
          <w:rFonts w:asciiTheme="minorHAnsi" w:hAnsiTheme="minorHAnsi" w:cstheme="minorHAnsi"/>
          <w:b/>
          <w:bCs/>
          <w:i/>
          <w:iCs/>
          <w:sz w:val="22"/>
        </w:rPr>
        <w:t>„smluvní strany“</w:t>
      </w:r>
    </w:p>
    <w:p w14:paraId="2D355C46" w14:textId="30DB3D96" w:rsidR="00A21740" w:rsidRPr="00BB2C7A" w:rsidRDefault="00534CD0">
      <w:pPr>
        <w:pStyle w:val="MNETnormln"/>
        <w:numPr>
          <w:ilvl w:val="0"/>
          <w:numId w:val="5"/>
        </w:numPr>
        <w:ind w:left="351" w:hanging="357"/>
        <w:jc w:val="center"/>
        <w:rPr>
          <w:rFonts w:asciiTheme="minorHAnsi" w:hAnsiTheme="minorHAnsi" w:cstheme="minorHAnsi"/>
          <w:b/>
          <w:bCs/>
          <w:sz w:val="24"/>
          <w:szCs w:val="24"/>
        </w:rPr>
      </w:pPr>
      <w:r>
        <w:rPr>
          <w:rFonts w:asciiTheme="minorHAnsi" w:hAnsiTheme="minorHAnsi" w:cstheme="minorHAnsi"/>
          <w:sz w:val="22"/>
        </w:rPr>
        <w:lastRenderedPageBreak/>
        <w:tab/>
      </w:r>
      <w:r w:rsidR="00460EF0" w:rsidRPr="00BB2C7A">
        <w:rPr>
          <w:rFonts w:asciiTheme="minorHAnsi" w:hAnsiTheme="minorHAnsi" w:cstheme="minorHAnsi"/>
          <w:b/>
          <w:bCs/>
          <w:sz w:val="24"/>
          <w:szCs w:val="24"/>
        </w:rPr>
        <w:t>PREAMBULE</w:t>
      </w:r>
    </w:p>
    <w:p w14:paraId="7321BDDF" w14:textId="46A21A2C" w:rsidR="00A21740" w:rsidRPr="00B8786B" w:rsidRDefault="00460EF0">
      <w:pPr>
        <w:pStyle w:val="MNETnormln"/>
        <w:numPr>
          <w:ilvl w:val="1"/>
          <w:numId w:val="5"/>
        </w:numPr>
        <w:spacing w:after="0"/>
        <w:ind w:left="351" w:hanging="357"/>
        <w:jc w:val="both"/>
        <w:rPr>
          <w:rFonts w:asciiTheme="minorHAnsi" w:hAnsiTheme="minorHAnsi" w:cstheme="minorHAnsi"/>
          <w:sz w:val="22"/>
        </w:rPr>
      </w:pPr>
      <w:r w:rsidRPr="00B8786B">
        <w:rPr>
          <w:rFonts w:asciiTheme="minorHAnsi" w:hAnsiTheme="minorHAnsi" w:cstheme="minorHAnsi"/>
          <w:sz w:val="22"/>
        </w:rPr>
        <w:t xml:space="preserve">Tato smlouva je uzavírána na základě výsledku </w:t>
      </w:r>
      <w:r w:rsidR="005E332C" w:rsidRPr="00B8786B">
        <w:rPr>
          <w:rFonts w:asciiTheme="minorHAnsi" w:hAnsiTheme="minorHAnsi" w:cstheme="minorHAnsi"/>
          <w:sz w:val="22"/>
        </w:rPr>
        <w:t>výběrového</w:t>
      </w:r>
      <w:r w:rsidRPr="00B8786B">
        <w:rPr>
          <w:rFonts w:asciiTheme="minorHAnsi" w:hAnsiTheme="minorHAnsi" w:cstheme="minorHAnsi"/>
          <w:sz w:val="22"/>
        </w:rPr>
        <w:t xml:space="preserve"> řízení s názvem </w:t>
      </w:r>
      <w:r w:rsidR="00B8786B" w:rsidRPr="00B8786B">
        <w:rPr>
          <w:rFonts w:asciiTheme="minorHAnsi" w:hAnsiTheme="minorHAnsi" w:cstheme="minorHAnsi"/>
          <w:b/>
          <w:bCs/>
          <w:sz w:val="22"/>
        </w:rPr>
        <w:t>„Redundantní připojení Operačního střediska Městské policie Ústí nad Labem“</w:t>
      </w:r>
      <w:r w:rsidRPr="00B8786B">
        <w:rPr>
          <w:rFonts w:asciiTheme="minorHAnsi" w:hAnsiTheme="minorHAnsi" w:cstheme="minorHAnsi"/>
          <w:sz w:val="22"/>
        </w:rPr>
        <w:t xml:space="preserve"> </w:t>
      </w:r>
      <w:r w:rsidR="001C0E1D" w:rsidRPr="00B8786B">
        <w:rPr>
          <w:rFonts w:asciiTheme="minorHAnsi" w:hAnsiTheme="minorHAnsi" w:cstheme="minorHAnsi"/>
          <w:sz w:val="22"/>
        </w:rPr>
        <w:t>(interní evidenční číslo zadavatele: MNET-VZ26-01).</w:t>
      </w:r>
    </w:p>
    <w:p w14:paraId="2E2E0713" w14:textId="77777777" w:rsidR="00A21740" w:rsidRPr="00FF668E" w:rsidRDefault="00A21740">
      <w:pPr>
        <w:pStyle w:val="MNETnormln"/>
        <w:spacing w:after="0"/>
        <w:ind w:left="351"/>
        <w:jc w:val="both"/>
        <w:rPr>
          <w:rFonts w:asciiTheme="minorHAnsi" w:hAnsiTheme="minorHAnsi" w:cstheme="minorHAnsi"/>
          <w:sz w:val="22"/>
        </w:rPr>
      </w:pPr>
    </w:p>
    <w:p w14:paraId="36D2252A" w14:textId="77777777" w:rsidR="00A21740" w:rsidRPr="00BB2C7A" w:rsidRDefault="00460EF0">
      <w:pPr>
        <w:pStyle w:val="MNETnormln"/>
        <w:numPr>
          <w:ilvl w:val="0"/>
          <w:numId w:val="5"/>
        </w:numPr>
        <w:ind w:left="351" w:hanging="357"/>
        <w:jc w:val="center"/>
        <w:rPr>
          <w:rFonts w:asciiTheme="minorHAnsi" w:hAnsiTheme="minorHAnsi" w:cstheme="minorHAnsi"/>
          <w:sz w:val="24"/>
          <w:szCs w:val="24"/>
        </w:rPr>
      </w:pPr>
      <w:r w:rsidRPr="00BB2C7A">
        <w:rPr>
          <w:rFonts w:asciiTheme="minorHAnsi" w:hAnsiTheme="minorHAnsi" w:cstheme="minorHAnsi"/>
          <w:b/>
          <w:bCs/>
          <w:sz w:val="24"/>
          <w:szCs w:val="24"/>
        </w:rPr>
        <w:t>PŘEDMĚT SMLOUVY</w:t>
      </w:r>
    </w:p>
    <w:p w14:paraId="36E89E1D" w14:textId="408DCCCB" w:rsidR="00A21740" w:rsidRPr="00EC07F5" w:rsidRDefault="00460EF0">
      <w:pPr>
        <w:pStyle w:val="MNETnormln"/>
        <w:numPr>
          <w:ilvl w:val="1"/>
          <w:numId w:val="5"/>
        </w:numPr>
        <w:spacing w:after="0"/>
        <w:ind w:left="351" w:hanging="357"/>
        <w:jc w:val="both"/>
        <w:rPr>
          <w:rFonts w:asciiTheme="minorHAnsi" w:hAnsiTheme="minorHAnsi" w:cstheme="minorHAnsi"/>
          <w:sz w:val="22"/>
        </w:rPr>
      </w:pPr>
      <w:r w:rsidRPr="00EC07F5">
        <w:rPr>
          <w:rFonts w:asciiTheme="minorHAnsi" w:hAnsiTheme="minorHAnsi" w:cstheme="minorHAnsi"/>
          <w:sz w:val="22"/>
        </w:rPr>
        <w:t>Předmětem smlouvy je závazek Zhotovitele provést pro Objednatele dílo spočívající v</w:t>
      </w:r>
      <w:r w:rsidR="00AE4641" w:rsidRPr="00EC07F5">
        <w:rPr>
          <w:rFonts w:asciiTheme="minorHAnsi" w:hAnsiTheme="minorHAnsi" w:cstheme="minorHAnsi"/>
          <w:sz w:val="22"/>
        </w:rPr>
        <w:t xml:space="preserve">e výstavbě záložní optické trasy do budovy </w:t>
      </w:r>
      <w:r w:rsidR="003956F5" w:rsidRPr="00EC07F5">
        <w:rPr>
          <w:rFonts w:asciiTheme="minorHAnsi" w:hAnsiTheme="minorHAnsi" w:cstheme="minorHAnsi"/>
          <w:sz w:val="22"/>
        </w:rPr>
        <w:t>Operačního střediska</w:t>
      </w:r>
      <w:r w:rsidR="0011532B" w:rsidRPr="00EC07F5">
        <w:rPr>
          <w:rFonts w:asciiTheme="minorHAnsi" w:hAnsiTheme="minorHAnsi" w:cstheme="minorHAnsi"/>
          <w:sz w:val="22"/>
        </w:rPr>
        <w:t xml:space="preserve"> Městské policie Ústí nad Labem v ulici Na Nivách, č.p. 1800 a dalších prací v rozsahu a množství specifikovaném v přílohách č. 1 a 2 této Smlouvy.</w:t>
      </w:r>
    </w:p>
    <w:p w14:paraId="1506A0EB" w14:textId="77777777" w:rsidR="00A21740" w:rsidRPr="00FF668E" w:rsidRDefault="00A21740">
      <w:pPr>
        <w:pStyle w:val="MNETnormln"/>
        <w:spacing w:after="0"/>
        <w:jc w:val="both"/>
        <w:rPr>
          <w:rFonts w:asciiTheme="minorHAnsi" w:hAnsiTheme="minorHAnsi" w:cstheme="minorHAnsi"/>
          <w:sz w:val="22"/>
        </w:rPr>
      </w:pPr>
    </w:p>
    <w:p w14:paraId="3A581DCE" w14:textId="507094C4" w:rsidR="00A21740" w:rsidRPr="008B4AA9" w:rsidRDefault="00C87527" w:rsidP="00824769">
      <w:pPr>
        <w:pStyle w:val="Odstavecseseznamem"/>
        <w:numPr>
          <w:ilvl w:val="1"/>
          <w:numId w:val="5"/>
        </w:numPr>
        <w:tabs>
          <w:tab w:val="clear" w:pos="360"/>
          <w:tab w:val="num" w:pos="366"/>
        </w:tabs>
        <w:spacing w:before="0"/>
        <w:ind w:left="357" w:hanging="357"/>
        <w:jc w:val="both"/>
        <w:rPr>
          <w:rFonts w:asciiTheme="minorHAnsi" w:eastAsiaTheme="minorHAnsi" w:hAnsiTheme="minorHAnsi" w:cstheme="minorHAnsi"/>
          <w:sz w:val="22"/>
          <w:szCs w:val="22"/>
          <w:lang w:eastAsia="en-US"/>
        </w:rPr>
      </w:pPr>
      <w:r w:rsidRPr="008B4AA9">
        <w:rPr>
          <w:rFonts w:asciiTheme="minorHAnsi" w:eastAsiaTheme="minorHAnsi" w:hAnsiTheme="minorHAnsi" w:cstheme="minorHAnsi"/>
          <w:sz w:val="22"/>
          <w:szCs w:val="22"/>
          <w:lang w:eastAsia="en-US"/>
        </w:rPr>
        <w:t xml:space="preserve">Podrobná </w:t>
      </w:r>
      <w:r w:rsidR="00460EF0" w:rsidRPr="008B4AA9">
        <w:rPr>
          <w:rFonts w:asciiTheme="minorHAnsi" w:eastAsiaTheme="minorHAnsi" w:hAnsiTheme="minorHAnsi" w:cstheme="minorHAnsi"/>
          <w:sz w:val="22"/>
          <w:szCs w:val="22"/>
          <w:lang w:eastAsia="en-US"/>
        </w:rPr>
        <w:t>specifikace předmětu plnění veřejné zakázky je uvedena v příloze č. 2 této Smlouvy (Položkový rozpočet/oceněný výkaz výměr). Dílo bude realizováno v souladu s projektovou dokumentací pro</w:t>
      </w:r>
      <w:r w:rsidR="00824769" w:rsidRPr="008B4AA9">
        <w:rPr>
          <w:rFonts w:asciiTheme="minorHAnsi" w:eastAsiaTheme="minorHAnsi" w:hAnsiTheme="minorHAnsi" w:cstheme="minorHAnsi"/>
          <w:sz w:val="22"/>
          <w:szCs w:val="22"/>
          <w:lang w:eastAsia="en-US"/>
        </w:rPr>
        <w:t> </w:t>
      </w:r>
      <w:r w:rsidR="00460EF0" w:rsidRPr="008B4AA9">
        <w:rPr>
          <w:rFonts w:asciiTheme="minorHAnsi" w:eastAsiaTheme="minorHAnsi" w:hAnsiTheme="minorHAnsi" w:cstheme="minorHAnsi"/>
          <w:sz w:val="22"/>
          <w:szCs w:val="22"/>
          <w:lang w:eastAsia="en-US"/>
        </w:rPr>
        <w:t>provedení stavby, která je</w:t>
      </w:r>
      <w:r w:rsidR="000A5983" w:rsidRPr="008B4AA9">
        <w:rPr>
          <w:rFonts w:asciiTheme="minorHAnsi" w:eastAsiaTheme="minorHAnsi" w:hAnsiTheme="minorHAnsi" w:cstheme="minorHAnsi"/>
          <w:sz w:val="22"/>
          <w:szCs w:val="22"/>
          <w:lang w:eastAsia="en-US"/>
        </w:rPr>
        <w:t xml:space="preserve"> </w:t>
      </w:r>
      <w:r w:rsidR="00460EF0" w:rsidRPr="008B4AA9">
        <w:rPr>
          <w:rFonts w:asciiTheme="minorHAnsi" w:eastAsiaTheme="minorHAnsi" w:hAnsiTheme="minorHAnsi" w:cstheme="minorHAnsi"/>
          <w:sz w:val="22"/>
          <w:szCs w:val="22"/>
          <w:lang w:eastAsia="en-US"/>
        </w:rPr>
        <w:t>přílohou č. 1 této Smlouvy.</w:t>
      </w:r>
      <w:r w:rsidR="00501EF9" w:rsidRPr="008B4AA9">
        <w:rPr>
          <w:rFonts w:asciiTheme="minorHAnsi" w:eastAsiaTheme="minorHAnsi" w:hAnsiTheme="minorHAnsi" w:cstheme="minorHAnsi"/>
          <w:sz w:val="22"/>
          <w:szCs w:val="22"/>
          <w:lang w:eastAsia="en-US"/>
        </w:rPr>
        <w:t xml:space="preserve"> Část přílohy č. 1 Smlouvy je neveřejná z důvodu obsahu citlivých informací.</w:t>
      </w:r>
    </w:p>
    <w:p w14:paraId="617C37C8" w14:textId="77777777" w:rsidR="00A21740" w:rsidRPr="00FF668E" w:rsidRDefault="00A21740">
      <w:pPr>
        <w:pStyle w:val="Odstavecseseznamem"/>
        <w:numPr>
          <w:ilvl w:val="0"/>
          <w:numId w:val="0"/>
        </w:numPr>
        <w:spacing w:before="0"/>
        <w:ind w:left="351"/>
        <w:jc w:val="both"/>
        <w:rPr>
          <w:rFonts w:asciiTheme="minorHAnsi" w:eastAsiaTheme="minorHAnsi" w:hAnsiTheme="minorHAnsi" w:cstheme="minorHAnsi"/>
          <w:sz w:val="22"/>
          <w:szCs w:val="22"/>
          <w:lang w:eastAsia="en-US"/>
        </w:rPr>
      </w:pPr>
    </w:p>
    <w:p w14:paraId="0E665B1A" w14:textId="5A935B4C" w:rsidR="00A21740" w:rsidRPr="00050D37" w:rsidRDefault="00CA002F" w:rsidP="006B64CC">
      <w:pPr>
        <w:pStyle w:val="Odstavecseseznamem"/>
        <w:numPr>
          <w:ilvl w:val="1"/>
          <w:numId w:val="5"/>
        </w:numPr>
        <w:spacing w:before="0"/>
        <w:ind w:left="351" w:hanging="357"/>
        <w:jc w:val="both"/>
        <w:rPr>
          <w:rFonts w:asciiTheme="minorHAnsi" w:eastAsiaTheme="minorHAnsi" w:hAnsiTheme="minorHAnsi" w:cstheme="minorHAnsi"/>
          <w:sz w:val="22"/>
        </w:rPr>
      </w:pPr>
      <w:r w:rsidRPr="007102AB">
        <w:rPr>
          <w:rFonts w:asciiTheme="minorHAnsi" w:eastAsiaTheme="minorHAnsi" w:hAnsiTheme="minorHAnsi" w:cstheme="minorHAnsi"/>
          <w:sz w:val="22"/>
          <w:szCs w:val="22"/>
          <w:lang w:eastAsia="en-US"/>
        </w:rPr>
        <w:t xml:space="preserve">Plnění zároveň zahrnuje </w:t>
      </w:r>
      <w:r w:rsidR="002958E2" w:rsidRPr="007102AB">
        <w:rPr>
          <w:rFonts w:asciiTheme="minorHAnsi" w:eastAsiaTheme="minorHAnsi" w:hAnsiTheme="minorHAnsi" w:cstheme="minorHAnsi"/>
          <w:sz w:val="22"/>
          <w:szCs w:val="22"/>
          <w:lang w:eastAsia="en-US"/>
        </w:rPr>
        <w:t>vyhotovení</w:t>
      </w:r>
      <w:r w:rsidR="006B64CC" w:rsidRPr="007102AB">
        <w:rPr>
          <w:rFonts w:asciiTheme="minorHAnsi" w:eastAsiaTheme="minorHAnsi" w:hAnsiTheme="minorHAnsi" w:cstheme="minorHAnsi"/>
          <w:sz w:val="22"/>
          <w:szCs w:val="22"/>
          <w:lang w:eastAsia="en-US"/>
        </w:rPr>
        <w:t xml:space="preserve"> </w:t>
      </w:r>
      <w:r w:rsidR="002958E2" w:rsidRPr="00050D37">
        <w:rPr>
          <w:rFonts w:asciiTheme="minorHAnsi" w:eastAsiaTheme="minorHAnsi" w:hAnsiTheme="minorHAnsi" w:cstheme="minorHAnsi"/>
          <w:sz w:val="22"/>
        </w:rPr>
        <w:t xml:space="preserve">dokumentace </w:t>
      </w:r>
      <w:r w:rsidR="00460EF0" w:rsidRPr="00050D37">
        <w:rPr>
          <w:rFonts w:asciiTheme="minorHAnsi" w:eastAsiaTheme="minorHAnsi" w:hAnsiTheme="minorHAnsi" w:cstheme="minorHAnsi"/>
          <w:sz w:val="22"/>
        </w:rPr>
        <w:t>skutečného provedení</w:t>
      </w:r>
      <w:r w:rsidR="00C75005" w:rsidRPr="00050D37">
        <w:rPr>
          <w:rFonts w:asciiTheme="minorHAnsi" w:eastAsiaTheme="minorHAnsi" w:hAnsiTheme="minorHAnsi" w:cstheme="minorHAnsi"/>
          <w:sz w:val="22"/>
        </w:rPr>
        <w:t>, a</w:t>
      </w:r>
      <w:r w:rsidR="00607097" w:rsidRPr="00050D37">
        <w:rPr>
          <w:rFonts w:asciiTheme="minorHAnsi" w:eastAsiaTheme="minorHAnsi" w:hAnsiTheme="minorHAnsi" w:cstheme="minorHAnsi"/>
          <w:sz w:val="22"/>
        </w:rPr>
        <w:t xml:space="preserve"> </w:t>
      </w:r>
      <w:r w:rsidR="00460EF0" w:rsidRPr="00050D37">
        <w:rPr>
          <w:rFonts w:asciiTheme="minorHAnsi" w:eastAsiaTheme="minorHAnsi" w:hAnsiTheme="minorHAnsi" w:cstheme="minorHAnsi"/>
          <w:sz w:val="22"/>
        </w:rPr>
        <w:t>veškerou další dokumentaci potřebnou pro řádné převzetí a užívání díla Objednatelem</w:t>
      </w:r>
      <w:r w:rsidR="00BF1C01">
        <w:rPr>
          <w:rFonts w:asciiTheme="minorHAnsi" w:eastAsiaTheme="minorHAnsi" w:hAnsiTheme="minorHAnsi" w:cstheme="minorHAnsi"/>
          <w:sz w:val="22"/>
        </w:rPr>
        <w:t xml:space="preserve">, vše předáno Objednateli na USB </w:t>
      </w:r>
      <w:proofErr w:type="spellStart"/>
      <w:r w:rsidR="00BF1C01">
        <w:rPr>
          <w:rFonts w:asciiTheme="minorHAnsi" w:eastAsiaTheme="minorHAnsi" w:hAnsiTheme="minorHAnsi" w:cstheme="minorHAnsi"/>
          <w:sz w:val="22"/>
        </w:rPr>
        <w:t>flash</w:t>
      </w:r>
      <w:proofErr w:type="spellEnd"/>
      <w:r w:rsidR="00BF1C01">
        <w:rPr>
          <w:rFonts w:asciiTheme="minorHAnsi" w:eastAsiaTheme="minorHAnsi" w:hAnsiTheme="minorHAnsi" w:cstheme="minorHAnsi"/>
          <w:sz w:val="22"/>
        </w:rPr>
        <w:t xml:space="preserve"> disku</w:t>
      </w:r>
      <w:r w:rsidR="00460EF0" w:rsidRPr="00050D37">
        <w:rPr>
          <w:rFonts w:asciiTheme="minorHAnsi" w:eastAsiaTheme="minorHAnsi" w:hAnsiTheme="minorHAnsi" w:cstheme="minorHAnsi"/>
          <w:sz w:val="22"/>
        </w:rPr>
        <w:t>.</w:t>
      </w:r>
    </w:p>
    <w:p w14:paraId="07C1B869" w14:textId="77777777" w:rsidR="00A21740" w:rsidRPr="00FF668E" w:rsidRDefault="00A21740">
      <w:pPr>
        <w:pStyle w:val="Odstavecseseznamem"/>
        <w:numPr>
          <w:ilvl w:val="0"/>
          <w:numId w:val="0"/>
        </w:numPr>
        <w:ind w:left="720"/>
        <w:jc w:val="both"/>
        <w:rPr>
          <w:rFonts w:asciiTheme="minorHAnsi" w:eastAsiaTheme="minorHAnsi" w:hAnsiTheme="minorHAnsi" w:cstheme="minorHAnsi"/>
          <w:sz w:val="22"/>
          <w:szCs w:val="22"/>
        </w:rPr>
      </w:pPr>
    </w:p>
    <w:p w14:paraId="2DCC3DF5" w14:textId="77777777" w:rsidR="00A21740" w:rsidRPr="00FF668E"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Objednatel se zavazuje dílo a další plnění řádně a včas provedené nebo poskytnuté Dodavatelem převzít a zaplatit za něj sjednanou cenu způsobem a v termínu sjednaném touto smlouvou.</w:t>
      </w:r>
    </w:p>
    <w:p w14:paraId="0F71A11F" w14:textId="77777777" w:rsidR="00A21740" w:rsidRPr="00FF668E" w:rsidRDefault="00A21740">
      <w:pPr>
        <w:pStyle w:val="Odstavecseseznamem"/>
        <w:numPr>
          <w:ilvl w:val="0"/>
          <w:numId w:val="0"/>
        </w:numPr>
        <w:ind w:left="360"/>
        <w:jc w:val="both"/>
        <w:rPr>
          <w:rFonts w:asciiTheme="minorHAnsi" w:eastAsiaTheme="minorHAnsi" w:hAnsiTheme="minorHAnsi" w:cstheme="minorHAnsi"/>
          <w:sz w:val="22"/>
          <w:szCs w:val="22"/>
          <w:lang w:eastAsia="en-US"/>
        </w:rPr>
      </w:pPr>
    </w:p>
    <w:p w14:paraId="153ECFD2" w14:textId="78531BCC" w:rsidR="00A21740" w:rsidRPr="00FF668E" w:rsidRDefault="00460EF0" w:rsidP="00631712">
      <w:pPr>
        <w:pStyle w:val="Odstavecseseznamem"/>
        <w:numPr>
          <w:ilvl w:val="1"/>
          <w:numId w:val="5"/>
        </w:numPr>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 xml:space="preserve">V případě méněprací a/nebo poskytnutí menšího rozsahu dodávky materiálu/prací oproti </w:t>
      </w:r>
      <w:r w:rsidR="00631712">
        <w:rPr>
          <w:rFonts w:asciiTheme="minorHAnsi" w:eastAsiaTheme="minorHAnsi" w:hAnsiTheme="minorHAnsi" w:cstheme="minorHAnsi"/>
          <w:sz w:val="22"/>
          <w:szCs w:val="22"/>
          <w:lang w:eastAsia="en-US"/>
        </w:rPr>
        <w:t>r</w:t>
      </w:r>
      <w:r w:rsidRPr="00FF668E">
        <w:rPr>
          <w:rFonts w:asciiTheme="minorHAnsi" w:eastAsiaTheme="minorHAnsi" w:hAnsiTheme="minorHAnsi" w:cstheme="minorHAnsi"/>
          <w:sz w:val="22"/>
          <w:szCs w:val="22"/>
          <w:lang w:eastAsia="en-US"/>
        </w:rPr>
        <w:t>ozpočtu</w:t>
      </w:r>
      <w:r w:rsidR="00376817">
        <w:rPr>
          <w:rFonts w:asciiTheme="minorHAnsi" w:eastAsiaTheme="minorHAnsi" w:hAnsiTheme="minorHAnsi" w:cstheme="minorHAnsi"/>
          <w:sz w:val="22"/>
          <w:szCs w:val="22"/>
          <w:lang w:eastAsia="en-US"/>
        </w:rPr>
        <w:t xml:space="preserve"> </w:t>
      </w:r>
      <w:r w:rsidRPr="00FF668E">
        <w:rPr>
          <w:rFonts w:asciiTheme="minorHAnsi" w:eastAsiaTheme="minorHAnsi" w:hAnsiTheme="minorHAnsi" w:cstheme="minorHAnsi"/>
          <w:sz w:val="22"/>
          <w:szCs w:val="22"/>
          <w:lang w:eastAsia="en-US"/>
        </w:rPr>
        <w:t>/</w:t>
      </w:r>
      <w:r w:rsidR="00376817">
        <w:rPr>
          <w:rFonts w:asciiTheme="minorHAnsi" w:eastAsiaTheme="minorHAnsi" w:hAnsiTheme="minorHAnsi" w:cstheme="minorHAnsi"/>
          <w:sz w:val="22"/>
          <w:szCs w:val="22"/>
          <w:lang w:eastAsia="en-US"/>
        </w:rPr>
        <w:t xml:space="preserve"> </w:t>
      </w:r>
      <w:r w:rsidRPr="00FF668E">
        <w:rPr>
          <w:rFonts w:asciiTheme="minorHAnsi" w:eastAsiaTheme="minorHAnsi" w:hAnsiTheme="minorHAnsi" w:cstheme="minorHAnsi"/>
          <w:sz w:val="22"/>
          <w:szCs w:val="22"/>
          <w:lang w:eastAsia="en-US"/>
        </w:rPr>
        <w:t>výkazu výměr bude příslušným způsobem snížen rozsah plnění a cena za dílo.</w:t>
      </w:r>
    </w:p>
    <w:p w14:paraId="25B76F8D" w14:textId="77777777" w:rsidR="00A21740" w:rsidRPr="00FF668E" w:rsidRDefault="00A21740">
      <w:pPr>
        <w:pStyle w:val="Odstavecseseznamem"/>
        <w:numPr>
          <w:ilvl w:val="0"/>
          <w:numId w:val="0"/>
        </w:numPr>
        <w:spacing w:before="0"/>
        <w:ind w:left="351"/>
        <w:jc w:val="both"/>
        <w:rPr>
          <w:rFonts w:asciiTheme="minorHAnsi" w:eastAsiaTheme="minorHAnsi" w:hAnsiTheme="minorHAnsi" w:cstheme="minorHAnsi"/>
          <w:sz w:val="22"/>
          <w:szCs w:val="22"/>
          <w:lang w:eastAsia="en-US"/>
        </w:rPr>
      </w:pPr>
    </w:p>
    <w:p w14:paraId="5946340A" w14:textId="77777777" w:rsidR="009F236A" w:rsidRPr="009F236A" w:rsidRDefault="009F236A" w:rsidP="009F236A">
      <w:pPr>
        <w:pStyle w:val="Odstavecseseznamem"/>
        <w:numPr>
          <w:ilvl w:val="1"/>
          <w:numId w:val="5"/>
        </w:numPr>
        <w:jc w:val="both"/>
        <w:rPr>
          <w:rFonts w:asciiTheme="minorHAnsi" w:eastAsiaTheme="minorHAnsi" w:hAnsiTheme="minorHAnsi" w:cstheme="minorHAnsi"/>
          <w:sz w:val="22"/>
          <w:szCs w:val="22"/>
          <w:lang w:eastAsia="en-US"/>
        </w:rPr>
      </w:pPr>
      <w:r w:rsidRPr="009F236A">
        <w:rPr>
          <w:rFonts w:asciiTheme="minorHAnsi" w:eastAsiaTheme="minorHAnsi" w:hAnsiTheme="minorHAnsi" w:cstheme="minorHAnsi"/>
          <w:sz w:val="22"/>
          <w:szCs w:val="22"/>
          <w:lang w:eastAsia="en-US"/>
        </w:rPr>
        <w:t>Práce a/nebo materiál nad rozsah díla dle této smlouvy (vícepráce) mohou být realizovány výhradně na základě předchozí písemné dohody smluvních stran formou dodatku k této smlouvě. Obdobně bude písemným dodatkem ke smlouvě řešeno i omezení rozsahu díla (méněpráce) a jakákoli změna ceny díla.</w:t>
      </w:r>
    </w:p>
    <w:p w14:paraId="75475260" w14:textId="77777777" w:rsidR="009F236A" w:rsidRPr="007E0063" w:rsidRDefault="009F236A" w:rsidP="007E0063">
      <w:pPr>
        <w:pStyle w:val="Odstavecseseznamem"/>
        <w:numPr>
          <w:ilvl w:val="0"/>
          <w:numId w:val="0"/>
        </w:numPr>
        <w:ind w:left="360"/>
        <w:jc w:val="both"/>
        <w:rPr>
          <w:rFonts w:asciiTheme="minorHAnsi" w:eastAsiaTheme="minorHAnsi" w:hAnsiTheme="minorHAnsi" w:cstheme="minorHAnsi"/>
          <w:sz w:val="12"/>
          <w:szCs w:val="12"/>
          <w:lang w:eastAsia="en-US"/>
        </w:rPr>
      </w:pPr>
    </w:p>
    <w:p w14:paraId="4C30188C" w14:textId="77777777" w:rsidR="009F236A" w:rsidRPr="009F236A" w:rsidRDefault="009F236A" w:rsidP="007E0063">
      <w:pPr>
        <w:pStyle w:val="Odstavecseseznamem"/>
        <w:numPr>
          <w:ilvl w:val="0"/>
          <w:numId w:val="0"/>
        </w:numPr>
        <w:ind w:left="360"/>
        <w:jc w:val="both"/>
        <w:rPr>
          <w:rFonts w:asciiTheme="minorHAnsi" w:eastAsiaTheme="minorHAnsi" w:hAnsiTheme="minorHAnsi" w:cstheme="minorHAnsi"/>
          <w:sz w:val="22"/>
          <w:szCs w:val="22"/>
          <w:lang w:eastAsia="en-US"/>
        </w:rPr>
      </w:pPr>
      <w:r w:rsidRPr="009F236A">
        <w:rPr>
          <w:rFonts w:asciiTheme="minorHAnsi" w:eastAsiaTheme="minorHAnsi" w:hAnsiTheme="minorHAnsi" w:cstheme="minorHAnsi"/>
          <w:sz w:val="22"/>
          <w:szCs w:val="22"/>
          <w:lang w:eastAsia="en-US"/>
        </w:rPr>
        <w:t>Změny termínů plnění, dílčích milníků, harmonogramu prací nebo technologických postupů, které nemají vliv na rozsah díla ani na cenu díla, mohou být prováděny na základě zápisů ve stavebním deníku a následně potvrzeny změnovým listem podepsaným oprávněnými zástupci obou smluvních stran. Změnový list nesmí zakládat změnu rozsahu díla ani změnu ceny díla; v takovém případě je nezbytné uzavřít dodatek ke smlouvě.</w:t>
      </w:r>
    </w:p>
    <w:p w14:paraId="6C2A8D72" w14:textId="77777777" w:rsidR="009F236A" w:rsidRPr="007E0063" w:rsidRDefault="009F236A" w:rsidP="007E0063">
      <w:pPr>
        <w:pStyle w:val="Odstavecseseznamem"/>
        <w:numPr>
          <w:ilvl w:val="0"/>
          <w:numId w:val="0"/>
        </w:numPr>
        <w:ind w:left="360"/>
        <w:jc w:val="both"/>
        <w:rPr>
          <w:rFonts w:asciiTheme="minorHAnsi" w:eastAsiaTheme="minorHAnsi" w:hAnsiTheme="minorHAnsi" w:cstheme="minorHAnsi"/>
          <w:sz w:val="12"/>
          <w:szCs w:val="12"/>
          <w:lang w:eastAsia="en-US"/>
        </w:rPr>
      </w:pPr>
    </w:p>
    <w:p w14:paraId="37813F68" w14:textId="77777777" w:rsidR="009F236A" w:rsidRPr="009F236A" w:rsidRDefault="009F236A" w:rsidP="007E0063">
      <w:pPr>
        <w:pStyle w:val="Odstavecseseznamem"/>
        <w:numPr>
          <w:ilvl w:val="0"/>
          <w:numId w:val="0"/>
        </w:numPr>
        <w:ind w:left="360"/>
        <w:jc w:val="both"/>
        <w:rPr>
          <w:rFonts w:asciiTheme="minorHAnsi" w:eastAsiaTheme="minorHAnsi" w:hAnsiTheme="minorHAnsi" w:cstheme="minorHAnsi"/>
          <w:sz w:val="22"/>
          <w:szCs w:val="22"/>
          <w:lang w:eastAsia="en-US"/>
        </w:rPr>
      </w:pPr>
      <w:r w:rsidRPr="009F236A">
        <w:rPr>
          <w:rFonts w:asciiTheme="minorHAnsi" w:eastAsiaTheme="minorHAnsi" w:hAnsiTheme="minorHAnsi" w:cstheme="minorHAnsi"/>
          <w:sz w:val="22"/>
          <w:szCs w:val="22"/>
          <w:lang w:eastAsia="en-US"/>
        </w:rPr>
        <w:t>Veškeré změny dle tohoto ustanovení musí být prováděny v souladu se zásadami transparentnosti, přiměřenosti a rovného zacházení a nesmí představovat nepřípustnou podstatnou změnu závazku ze smlouvy.</w:t>
      </w:r>
    </w:p>
    <w:p w14:paraId="746A4F52" w14:textId="77777777" w:rsidR="009F236A" w:rsidRPr="007E0063" w:rsidRDefault="009F236A" w:rsidP="007E0063">
      <w:pPr>
        <w:pStyle w:val="Odstavecseseznamem"/>
        <w:numPr>
          <w:ilvl w:val="0"/>
          <w:numId w:val="0"/>
        </w:numPr>
        <w:ind w:left="360"/>
        <w:jc w:val="both"/>
        <w:rPr>
          <w:rFonts w:asciiTheme="minorHAnsi" w:eastAsiaTheme="minorHAnsi" w:hAnsiTheme="minorHAnsi" w:cstheme="minorHAnsi"/>
          <w:sz w:val="12"/>
          <w:szCs w:val="12"/>
          <w:lang w:eastAsia="en-US"/>
        </w:rPr>
      </w:pPr>
    </w:p>
    <w:p w14:paraId="251C093D" w14:textId="2D71F520" w:rsidR="00272D96" w:rsidRDefault="009F236A" w:rsidP="009F236A">
      <w:pPr>
        <w:pStyle w:val="Odstavecseseznamem"/>
        <w:numPr>
          <w:ilvl w:val="0"/>
          <w:numId w:val="0"/>
        </w:numPr>
        <w:ind w:left="360"/>
        <w:jc w:val="both"/>
        <w:rPr>
          <w:rFonts w:asciiTheme="minorHAnsi" w:eastAsiaTheme="minorHAnsi" w:hAnsiTheme="minorHAnsi" w:cstheme="minorHAnsi"/>
          <w:sz w:val="22"/>
          <w:szCs w:val="22"/>
          <w:lang w:eastAsia="en-US"/>
        </w:rPr>
      </w:pPr>
      <w:r w:rsidRPr="009F236A">
        <w:rPr>
          <w:rFonts w:asciiTheme="minorHAnsi" w:eastAsiaTheme="minorHAnsi" w:hAnsiTheme="minorHAnsi" w:cstheme="minorHAnsi"/>
          <w:sz w:val="22"/>
          <w:szCs w:val="22"/>
          <w:lang w:eastAsia="en-US"/>
        </w:rPr>
        <w:t>Tím není dotčena povinnost Dodavatele provést na svůj náklad veškeré činnosti a dodat veškeré věci, které jsou nezbytné pro řádné provedení díla a poskytnutí dalších plnění, byť tyto činnosti a věci nejsou výslovně specifikovány v této smlouvě, a potřeba jejich dodání nebo provedení vyplývá z vymezeného předmětu díla nebo dalšího plnění.</w:t>
      </w:r>
    </w:p>
    <w:p w14:paraId="4E3BBDCC" w14:textId="77777777" w:rsidR="003536C1" w:rsidRDefault="003536C1" w:rsidP="009F236A">
      <w:pPr>
        <w:pStyle w:val="Odstavecseseznamem"/>
        <w:numPr>
          <w:ilvl w:val="0"/>
          <w:numId w:val="0"/>
        </w:numPr>
        <w:ind w:left="360"/>
        <w:jc w:val="both"/>
        <w:rPr>
          <w:rFonts w:asciiTheme="minorHAnsi" w:eastAsiaTheme="minorHAnsi" w:hAnsiTheme="minorHAnsi" w:cstheme="minorHAnsi"/>
          <w:sz w:val="22"/>
          <w:szCs w:val="22"/>
          <w:lang w:eastAsia="en-US"/>
        </w:rPr>
      </w:pPr>
    </w:p>
    <w:p w14:paraId="40FB4820" w14:textId="77777777" w:rsidR="003536C1" w:rsidRDefault="003536C1" w:rsidP="007E0063">
      <w:pPr>
        <w:pStyle w:val="Odstavecseseznamem"/>
        <w:numPr>
          <w:ilvl w:val="0"/>
          <w:numId w:val="0"/>
        </w:numPr>
        <w:ind w:left="360"/>
        <w:jc w:val="both"/>
        <w:rPr>
          <w:rFonts w:asciiTheme="minorHAnsi" w:eastAsiaTheme="minorHAnsi" w:hAnsiTheme="minorHAnsi" w:cstheme="minorHAnsi"/>
          <w:sz w:val="22"/>
          <w:szCs w:val="22"/>
          <w:lang w:eastAsia="en-US"/>
        </w:rPr>
      </w:pPr>
    </w:p>
    <w:p w14:paraId="6D629C47" w14:textId="77777777" w:rsidR="00534CD0" w:rsidRPr="00FF668E" w:rsidRDefault="00534CD0" w:rsidP="007E0063">
      <w:pPr>
        <w:pStyle w:val="Odstavecseseznamem"/>
        <w:numPr>
          <w:ilvl w:val="0"/>
          <w:numId w:val="0"/>
        </w:numPr>
        <w:ind w:left="360"/>
        <w:jc w:val="both"/>
        <w:rPr>
          <w:rFonts w:asciiTheme="minorHAnsi" w:eastAsiaTheme="minorHAnsi" w:hAnsiTheme="minorHAnsi" w:cstheme="minorHAnsi"/>
          <w:sz w:val="22"/>
          <w:szCs w:val="22"/>
          <w:lang w:eastAsia="en-US"/>
        </w:rPr>
      </w:pPr>
    </w:p>
    <w:p w14:paraId="1965FB5F" w14:textId="77777777" w:rsidR="00A21740" w:rsidRPr="00BB2C7A" w:rsidRDefault="00460EF0">
      <w:pPr>
        <w:pStyle w:val="MNETnormln"/>
        <w:numPr>
          <w:ilvl w:val="0"/>
          <w:numId w:val="5"/>
        </w:numPr>
        <w:spacing w:after="0"/>
        <w:ind w:left="351" w:hanging="357"/>
        <w:jc w:val="center"/>
        <w:rPr>
          <w:rFonts w:asciiTheme="minorHAnsi" w:hAnsiTheme="minorHAnsi" w:cstheme="minorHAnsi"/>
          <w:b/>
          <w:bCs/>
          <w:sz w:val="24"/>
          <w:szCs w:val="24"/>
        </w:rPr>
      </w:pPr>
      <w:r w:rsidRPr="00BB2C7A">
        <w:rPr>
          <w:rFonts w:asciiTheme="minorHAnsi" w:hAnsiTheme="minorHAnsi" w:cstheme="minorHAnsi"/>
          <w:b/>
          <w:bCs/>
          <w:sz w:val="24"/>
          <w:szCs w:val="24"/>
        </w:rPr>
        <w:t>DOBA A MÍSTO PLNĚNÍ</w:t>
      </w:r>
    </w:p>
    <w:p w14:paraId="78692B80" w14:textId="6C6EF8ED" w:rsidR="00A21740" w:rsidRPr="00FF668E"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 xml:space="preserve">Dodavatel se zavazuje, že dílo s odbornou péčí a na vlastní náklady provede a řádně dokončené dílo předá Objednateli ve lhůtě, která je vymezena </w:t>
      </w:r>
      <w:r w:rsidR="007A0634">
        <w:rPr>
          <w:rFonts w:asciiTheme="minorHAnsi" w:eastAsiaTheme="minorHAnsi" w:hAnsiTheme="minorHAnsi" w:cstheme="minorHAnsi"/>
          <w:sz w:val="22"/>
          <w:szCs w:val="22"/>
          <w:lang w:eastAsia="en-US"/>
        </w:rPr>
        <w:t xml:space="preserve">v čl. 3.2. a </w:t>
      </w:r>
      <w:r w:rsidRPr="00FF668E">
        <w:rPr>
          <w:rFonts w:asciiTheme="minorHAnsi" w:eastAsiaTheme="minorHAnsi" w:hAnsiTheme="minorHAnsi" w:cstheme="minorHAnsi"/>
          <w:sz w:val="22"/>
          <w:szCs w:val="22"/>
          <w:lang w:eastAsia="en-US"/>
        </w:rPr>
        <w:t xml:space="preserve">v příloze č. 3 této smlouvy – Závazný harmonogram plnění. </w:t>
      </w:r>
    </w:p>
    <w:p w14:paraId="75B6C2FC" w14:textId="77777777" w:rsidR="00A21740" w:rsidRPr="00FF668E" w:rsidRDefault="00A21740">
      <w:pPr>
        <w:pStyle w:val="Odstavecseseznamem"/>
        <w:numPr>
          <w:ilvl w:val="0"/>
          <w:numId w:val="0"/>
        </w:numPr>
        <w:ind w:left="360"/>
        <w:jc w:val="both"/>
        <w:rPr>
          <w:rFonts w:asciiTheme="minorHAnsi" w:eastAsiaTheme="minorHAnsi" w:hAnsiTheme="minorHAnsi" w:cstheme="minorHAnsi"/>
          <w:sz w:val="22"/>
          <w:szCs w:val="22"/>
          <w:lang w:eastAsia="en-US"/>
        </w:rPr>
      </w:pPr>
    </w:p>
    <w:p w14:paraId="260E96B0" w14:textId="77777777" w:rsidR="00A42CD9" w:rsidRPr="007F66F5" w:rsidRDefault="00A42CD9" w:rsidP="00A42CD9">
      <w:pPr>
        <w:pStyle w:val="Odstavecseseznamem"/>
        <w:numPr>
          <w:ilvl w:val="1"/>
          <w:numId w:val="5"/>
        </w:numPr>
        <w:jc w:val="both"/>
        <w:rPr>
          <w:rFonts w:asciiTheme="minorHAnsi" w:eastAsiaTheme="minorHAnsi" w:hAnsiTheme="minorHAnsi" w:cstheme="minorHAnsi"/>
          <w:sz w:val="22"/>
          <w:szCs w:val="22"/>
          <w:lang w:eastAsia="en-US"/>
        </w:rPr>
      </w:pPr>
      <w:r w:rsidRPr="007F66F5">
        <w:rPr>
          <w:rFonts w:asciiTheme="minorHAnsi" w:eastAsiaTheme="minorHAnsi" w:hAnsiTheme="minorHAnsi" w:cstheme="minorHAnsi"/>
          <w:sz w:val="22"/>
          <w:szCs w:val="22"/>
          <w:lang w:eastAsia="en-US"/>
        </w:rPr>
        <w:lastRenderedPageBreak/>
        <w:t>Dílo bude realizováno v následujících termínech:</w:t>
      </w:r>
    </w:p>
    <w:p w14:paraId="0479C496" w14:textId="77777777" w:rsidR="00272A65" w:rsidRDefault="00272A65" w:rsidP="00A42CD9">
      <w:pPr>
        <w:pStyle w:val="Odstavecseseznamem"/>
        <w:numPr>
          <w:ilvl w:val="0"/>
          <w:numId w:val="0"/>
        </w:numPr>
        <w:ind w:left="360"/>
        <w:jc w:val="both"/>
        <w:rPr>
          <w:rFonts w:asciiTheme="minorHAnsi" w:eastAsiaTheme="minorHAnsi" w:hAnsiTheme="minorHAnsi" w:cstheme="minorHAnsi"/>
          <w:b/>
          <w:bCs/>
          <w:sz w:val="22"/>
          <w:szCs w:val="22"/>
        </w:rPr>
      </w:pPr>
    </w:p>
    <w:p w14:paraId="43497EF3" w14:textId="4BFC14C8" w:rsidR="00A42CD9" w:rsidRPr="007F66F5" w:rsidRDefault="00A42CD9" w:rsidP="00A42CD9">
      <w:pPr>
        <w:pStyle w:val="Odstavecseseznamem"/>
        <w:numPr>
          <w:ilvl w:val="0"/>
          <w:numId w:val="0"/>
        </w:numPr>
        <w:ind w:left="360"/>
        <w:jc w:val="both"/>
        <w:rPr>
          <w:rFonts w:asciiTheme="minorHAnsi" w:eastAsiaTheme="minorHAnsi" w:hAnsiTheme="minorHAnsi" w:cstheme="minorHAnsi"/>
          <w:b/>
          <w:bCs/>
          <w:sz w:val="22"/>
          <w:szCs w:val="22"/>
          <w:lang w:eastAsia="en-US"/>
        </w:rPr>
      </w:pPr>
      <w:r w:rsidRPr="007F66F5">
        <w:rPr>
          <w:rFonts w:asciiTheme="minorHAnsi" w:eastAsiaTheme="minorHAnsi" w:hAnsiTheme="minorHAnsi" w:cstheme="minorHAnsi"/>
          <w:b/>
          <w:bCs/>
          <w:sz w:val="22"/>
          <w:szCs w:val="22"/>
        </w:rPr>
        <w:t>Předpokládaný termín zahájení plnění:</w:t>
      </w:r>
      <w:r w:rsidR="0063734F">
        <w:rPr>
          <w:rFonts w:asciiTheme="minorHAnsi" w:eastAsiaTheme="minorHAnsi" w:hAnsiTheme="minorHAnsi" w:cstheme="minorHAnsi"/>
          <w:b/>
          <w:bCs/>
          <w:sz w:val="22"/>
          <w:szCs w:val="22"/>
        </w:rPr>
        <w:tab/>
      </w:r>
      <w:r w:rsidR="0063734F">
        <w:rPr>
          <w:rFonts w:asciiTheme="minorHAnsi" w:eastAsiaTheme="minorHAnsi" w:hAnsiTheme="minorHAnsi" w:cstheme="minorHAnsi"/>
          <w:b/>
          <w:bCs/>
          <w:sz w:val="22"/>
          <w:szCs w:val="22"/>
        </w:rPr>
        <w:tab/>
      </w:r>
      <w:r w:rsidR="0063734F">
        <w:rPr>
          <w:rFonts w:asciiTheme="minorHAnsi" w:eastAsiaTheme="minorHAnsi" w:hAnsiTheme="minorHAnsi" w:cstheme="minorHAnsi"/>
          <w:b/>
          <w:bCs/>
          <w:sz w:val="22"/>
          <w:szCs w:val="22"/>
        </w:rPr>
        <w:tab/>
      </w:r>
      <w:r w:rsidR="00B40B3D">
        <w:rPr>
          <w:rFonts w:asciiTheme="minorHAnsi" w:eastAsiaTheme="minorHAnsi" w:hAnsiTheme="minorHAnsi" w:cstheme="minorHAnsi"/>
          <w:b/>
          <w:bCs/>
          <w:sz w:val="22"/>
          <w:szCs w:val="22"/>
        </w:rPr>
        <w:t xml:space="preserve">duben </w:t>
      </w:r>
      <w:r w:rsidR="00B3580E">
        <w:rPr>
          <w:rFonts w:asciiTheme="minorHAnsi" w:eastAsiaTheme="minorHAnsi" w:hAnsiTheme="minorHAnsi" w:cstheme="minorHAnsi"/>
          <w:b/>
          <w:bCs/>
          <w:sz w:val="22"/>
          <w:szCs w:val="22"/>
        </w:rPr>
        <w:t>2026</w:t>
      </w:r>
    </w:p>
    <w:p w14:paraId="46FC8A32" w14:textId="2FE18963" w:rsidR="00A42CD9" w:rsidRDefault="009E5C66" w:rsidP="00A42CD9">
      <w:pPr>
        <w:pStyle w:val="Odstavecseseznamem"/>
        <w:numPr>
          <w:ilvl w:val="0"/>
          <w:numId w:val="0"/>
        </w:numPr>
        <w:ind w:left="360"/>
        <w:jc w:val="both"/>
        <w:rPr>
          <w:rFonts w:asciiTheme="minorHAnsi" w:eastAsiaTheme="minorHAnsi" w:hAnsiTheme="minorHAnsi" w:cstheme="minorHAnsi"/>
          <w:b/>
          <w:bCs/>
          <w:sz w:val="22"/>
          <w:szCs w:val="22"/>
          <w:lang w:eastAsia="en-US"/>
        </w:rPr>
      </w:pPr>
      <w:r>
        <w:rPr>
          <w:rFonts w:asciiTheme="minorHAnsi" w:eastAsiaTheme="minorHAnsi" w:hAnsiTheme="minorHAnsi" w:cstheme="minorHAnsi"/>
          <w:b/>
          <w:bCs/>
          <w:sz w:val="22"/>
          <w:szCs w:val="22"/>
          <w:lang w:eastAsia="en-US"/>
        </w:rPr>
        <w:t>Nejpozdější</w:t>
      </w:r>
      <w:r w:rsidR="00316811" w:rsidRPr="007F66F5">
        <w:rPr>
          <w:rFonts w:asciiTheme="minorHAnsi" w:eastAsiaTheme="minorHAnsi" w:hAnsiTheme="minorHAnsi" w:cstheme="minorHAnsi"/>
          <w:b/>
          <w:bCs/>
          <w:sz w:val="22"/>
          <w:szCs w:val="22"/>
          <w:lang w:eastAsia="en-US"/>
        </w:rPr>
        <w:t xml:space="preserve"> </w:t>
      </w:r>
      <w:r w:rsidR="00A42CD9" w:rsidRPr="007F66F5">
        <w:rPr>
          <w:rFonts w:asciiTheme="minorHAnsi" w:eastAsiaTheme="minorHAnsi" w:hAnsiTheme="minorHAnsi" w:cstheme="minorHAnsi"/>
          <w:b/>
          <w:bCs/>
          <w:sz w:val="22"/>
          <w:szCs w:val="22"/>
          <w:lang w:eastAsia="en-US"/>
        </w:rPr>
        <w:t>termín pro ukončení plnění:</w:t>
      </w:r>
      <w:r w:rsidR="0063734F">
        <w:rPr>
          <w:rFonts w:asciiTheme="minorHAnsi" w:eastAsiaTheme="minorHAnsi" w:hAnsiTheme="minorHAnsi" w:cstheme="minorHAnsi"/>
          <w:b/>
          <w:bCs/>
          <w:sz w:val="22"/>
          <w:szCs w:val="22"/>
          <w:lang w:eastAsia="en-US"/>
        </w:rPr>
        <w:tab/>
      </w:r>
      <w:r w:rsidR="0063734F">
        <w:rPr>
          <w:rFonts w:asciiTheme="minorHAnsi" w:eastAsiaTheme="minorHAnsi" w:hAnsiTheme="minorHAnsi" w:cstheme="minorHAnsi"/>
          <w:b/>
          <w:bCs/>
          <w:sz w:val="22"/>
          <w:szCs w:val="22"/>
          <w:lang w:eastAsia="en-US"/>
        </w:rPr>
        <w:tab/>
      </w:r>
      <w:r w:rsidR="0063734F">
        <w:rPr>
          <w:rFonts w:asciiTheme="minorHAnsi" w:eastAsiaTheme="minorHAnsi" w:hAnsiTheme="minorHAnsi" w:cstheme="minorHAnsi"/>
          <w:b/>
          <w:bCs/>
          <w:sz w:val="22"/>
          <w:szCs w:val="22"/>
          <w:lang w:eastAsia="en-US"/>
        </w:rPr>
        <w:tab/>
      </w:r>
      <w:r w:rsidR="00316811">
        <w:rPr>
          <w:rFonts w:asciiTheme="minorHAnsi" w:eastAsiaTheme="minorHAnsi" w:hAnsiTheme="minorHAnsi" w:cstheme="minorHAnsi"/>
          <w:b/>
          <w:bCs/>
          <w:sz w:val="22"/>
          <w:szCs w:val="22"/>
          <w:lang w:eastAsia="en-US"/>
        </w:rPr>
        <w:t xml:space="preserve">31. </w:t>
      </w:r>
      <w:r w:rsidR="001D2B4E">
        <w:rPr>
          <w:rFonts w:asciiTheme="minorHAnsi" w:eastAsiaTheme="minorHAnsi" w:hAnsiTheme="minorHAnsi" w:cstheme="minorHAnsi"/>
          <w:b/>
          <w:bCs/>
          <w:sz w:val="22"/>
          <w:szCs w:val="22"/>
          <w:lang w:eastAsia="en-US"/>
        </w:rPr>
        <w:t>července</w:t>
      </w:r>
      <w:r w:rsidR="00316811">
        <w:rPr>
          <w:rFonts w:asciiTheme="minorHAnsi" w:eastAsiaTheme="minorHAnsi" w:hAnsiTheme="minorHAnsi" w:cstheme="minorHAnsi"/>
          <w:b/>
          <w:bCs/>
          <w:sz w:val="22"/>
          <w:szCs w:val="22"/>
          <w:lang w:eastAsia="en-US"/>
        </w:rPr>
        <w:t xml:space="preserve"> 2026</w:t>
      </w:r>
    </w:p>
    <w:p w14:paraId="1E2BB9C1" w14:textId="77777777" w:rsidR="002F2289" w:rsidRDefault="002F2289" w:rsidP="00A42CD9">
      <w:pPr>
        <w:pStyle w:val="Odstavecseseznamem"/>
        <w:numPr>
          <w:ilvl w:val="0"/>
          <w:numId w:val="0"/>
        </w:numPr>
        <w:ind w:left="360"/>
        <w:jc w:val="both"/>
        <w:rPr>
          <w:rFonts w:asciiTheme="minorHAnsi" w:eastAsiaTheme="minorHAnsi" w:hAnsiTheme="minorHAnsi" w:cstheme="minorHAnsi"/>
          <w:b/>
          <w:bCs/>
          <w:sz w:val="22"/>
          <w:szCs w:val="22"/>
          <w:lang w:eastAsia="en-US"/>
        </w:rPr>
      </w:pPr>
    </w:p>
    <w:p w14:paraId="29436E4F" w14:textId="4167D0AD" w:rsidR="002F2289" w:rsidRPr="007F66F5" w:rsidRDefault="002F2289" w:rsidP="00556CE1">
      <w:pPr>
        <w:pStyle w:val="Odstavecseseznamem"/>
        <w:numPr>
          <w:ilvl w:val="0"/>
          <w:numId w:val="0"/>
        </w:numPr>
        <w:ind w:left="5664" w:hanging="5304"/>
        <w:jc w:val="both"/>
        <w:rPr>
          <w:rFonts w:asciiTheme="minorHAnsi" w:eastAsiaTheme="minorHAnsi" w:hAnsiTheme="minorHAnsi" w:cstheme="minorHAnsi"/>
          <w:b/>
          <w:bCs/>
          <w:sz w:val="22"/>
          <w:szCs w:val="22"/>
          <w:lang w:eastAsia="en-US"/>
        </w:rPr>
      </w:pPr>
      <w:r>
        <w:rPr>
          <w:rFonts w:asciiTheme="minorHAnsi" w:eastAsiaTheme="minorHAnsi" w:hAnsiTheme="minorHAnsi" w:cstheme="minorHAnsi"/>
          <w:b/>
          <w:bCs/>
          <w:sz w:val="22"/>
          <w:szCs w:val="22"/>
          <w:lang w:eastAsia="en-US"/>
        </w:rPr>
        <w:t>Maximální lhůta plnění v kalendářních dnech:</w:t>
      </w:r>
      <w:r>
        <w:rPr>
          <w:rFonts w:asciiTheme="minorHAnsi" w:eastAsiaTheme="minorHAnsi" w:hAnsiTheme="minorHAnsi" w:cstheme="minorHAnsi"/>
          <w:b/>
          <w:bCs/>
          <w:sz w:val="22"/>
          <w:szCs w:val="22"/>
          <w:lang w:eastAsia="en-US"/>
        </w:rPr>
        <w:tab/>
      </w:r>
      <w:r w:rsidR="003B28B1">
        <w:rPr>
          <w:rFonts w:asciiTheme="minorHAnsi" w:eastAsiaTheme="minorHAnsi" w:hAnsiTheme="minorHAnsi" w:cstheme="minorHAnsi"/>
          <w:b/>
          <w:bCs/>
          <w:sz w:val="22"/>
          <w:szCs w:val="22"/>
          <w:highlight w:val="yellow"/>
          <w:lang w:eastAsia="en-US"/>
        </w:rPr>
        <w:t>XXX</w:t>
      </w:r>
      <w:r w:rsidRPr="00CD63F8">
        <w:rPr>
          <w:rFonts w:asciiTheme="minorHAnsi" w:eastAsiaTheme="minorHAnsi" w:hAnsiTheme="minorHAnsi" w:cstheme="minorHAnsi"/>
          <w:b/>
          <w:bCs/>
          <w:sz w:val="22"/>
          <w:szCs w:val="22"/>
          <w:highlight w:val="yellow"/>
          <w:lang w:eastAsia="en-US"/>
        </w:rPr>
        <w:t xml:space="preserve"> kalendářních dnů (doplní dodavatel </w:t>
      </w:r>
      <w:r w:rsidR="00CD63F8">
        <w:rPr>
          <w:rFonts w:asciiTheme="minorHAnsi" w:eastAsiaTheme="minorHAnsi" w:hAnsiTheme="minorHAnsi" w:cstheme="minorHAnsi"/>
          <w:b/>
          <w:bCs/>
          <w:sz w:val="22"/>
          <w:szCs w:val="22"/>
          <w:highlight w:val="yellow"/>
          <w:lang w:eastAsia="en-US"/>
        </w:rPr>
        <w:t>=</w:t>
      </w:r>
      <w:r w:rsidRPr="00CD63F8">
        <w:rPr>
          <w:rFonts w:asciiTheme="minorHAnsi" w:eastAsiaTheme="minorHAnsi" w:hAnsiTheme="minorHAnsi" w:cstheme="minorHAnsi"/>
          <w:b/>
          <w:bCs/>
          <w:sz w:val="22"/>
          <w:szCs w:val="22"/>
          <w:highlight w:val="yellow"/>
          <w:lang w:eastAsia="en-US"/>
        </w:rPr>
        <w:t xml:space="preserve"> hodnoticí kritérium)</w:t>
      </w:r>
    </w:p>
    <w:p w14:paraId="695D26A9" w14:textId="77777777" w:rsidR="00A42CD9" w:rsidRPr="007F66F5" w:rsidRDefault="00A42CD9" w:rsidP="00A42CD9">
      <w:pPr>
        <w:pStyle w:val="Odstavecseseznamem"/>
        <w:numPr>
          <w:ilvl w:val="0"/>
          <w:numId w:val="0"/>
        </w:numPr>
        <w:ind w:left="360"/>
        <w:jc w:val="both"/>
        <w:rPr>
          <w:rFonts w:asciiTheme="minorHAnsi" w:eastAsiaTheme="minorHAnsi" w:hAnsiTheme="minorHAnsi" w:cstheme="minorHAnsi"/>
          <w:sz w:val="22"/>
          <w:szCs w:val="22"/>
          <w:lang w:eastAsia="en-US"/>
        </w:rPr>
      </w:pPr>
    </w:p>
    <w:p w14:paraId="5AB632E5" w14:textId="3690D238" w:rsidR="000B56A8" w:rsidRPr="007F66F5" w:rsidRDefault="000B56A8" w:rsidP="000B56A8">
      <w:pPr>
        <w:pStyle w:val="Odstavecseseznamem"/>
        <w:numPr>
          <w:ilvl w:val="0"/>
          <w:numId w:val="0"/>
        </w:numPr>
        <w:ind w:left="360"/>
        <w:jc w:val="both"/>
        <w:rPr>
          <w:rFonts w:asciiTheme="minorHAnsi" w:eastAsiaTheme="minorHAnsi" w:hAnsiTheme="minorHAnsi" w:cstheme="minorHAnsi"/>
          <w:sz w:val="22"/>
          <w:szCs w:val="22"/>
          <w:lang w:eastAsia="en-US"/>
        </w:rPr>
      </w:pPr>
      <w:r w:rsidRPr="00DC7112">
        <w:rPr>
          <w:rFonts w:asciiTheme="minorHAnsi" w:eastAsiaTheme="minorHAnsi" w:hAnsiTheme="minorHAnsi" w:cstheme="minorHAnsi"/>
          <w:sz w:val="22"/>
          <w:szCs w:val="22"/>
          <w:lang w:eastAsia="en-US"/>
        </w:rPr>
        <w:t xml:space="preserve">Zahájením plnění se rozumí převzetí staveniště dodavatelem. Zadavatel/objednateli odešle dodavateli výzvu k předání/převzetí staveniště minimálně </w:t>
      </w:r>
      <w:r w:rsidR="00AA5A8B" w:rsidRPr="00DC7112">
        <w:rPr>
          <w:rFonts w:asciiTheme="minorHAnsi" w:eastAsiaTheme="minorHAnsi" w:hAnsiTheme="minorHAnsi" w:cstheme="minorHAnsi"/>
          <w:sz w:val="22"/>
          <w:szCs w:val="22"/>
          <w:lang w:eastAsia="en-US"/>
        </w:rPr>
        <w:t>3 dny</w:t>
      </w:r>
      <w:r w:rsidRPr="00DC7112">
        <w:rPr>
          <w:rFonts w:asciiTheme="minorHAnsi" w:eastAsiaTheme="minorHAnsi" w:hAnsiTheme="minorHAnsi" w:cstheme="minorHAnsi"/>
          <w:sz w:val="22"/>
          <w:szCs w:val="22"/>
          <w:lang w:eastAsia="en-US"/>
        </w:rPr>
        <w:t xml:space="preserve"> před plánovaným termínem předání/převzetí staveniště.</w:t>
      </w:r>
    </w:p>
    <w:p w14:paraId="09A6DBD2" w14:textId="1C2F5837" w:rsidR="000B56A8" w:rsidRDefault="000B56A8" w:rsidP="000B56A8">
      <w:pPr>
        <w:pStyle w:val="Odstavecseseznamem"/>
        <w:numPr>
          <w:ilvl w:val="0"/>
          <w:numId w:val="0"/>
        </w:numPr>
        <w:ind w:left="360"/>
        <w:jc w:val="both"/>
        <w:rPr>
          <w:rFonts w:asciiTheme="minorHAnsi" w:eastAsiaTheme="minorHAnsi" w:hAnsiTheme="minorHAnsi" w:cstheme="minorHAnsi"/>
          <w:sz w:val="22"/>
          <w:szCs w:val="22"/>
          <w:lang w:eastAsia="en-US"/>
        </w:rPr>
      </w:pPr>
      <w:r w:rsidRPr="00131134">
        <w:rPr>
          <w:rFonts w:asciiTheme="minorHAnsi" w:eastAsiaTheme="minorHAnsi" w:hAnsiTheme="minorHAnsi" w:cstheme="minorHAnsi"/>
          <w:sz w:val="22"/>
          <w:szCs w:val="22"/>
          <w:lang w:eastAsia="en-US"/>
        </w:rPr>
        <w:t xml:space="preserve">Provedením díla se rozumí úplné dodání dokončeného díla bez vad a nedodělků a současně řádné protokolární předání díla Objednateli. </w:t>
      </w:r>
    </w:p>
    <w:p w14:paraId="5E1440EF" w14:textId="77777777" w:rsidR="001C1AAD" w:rsidRDefault="001C1AAD" w:rsidP="000B56A8">
      <w:pPr>
        <w:pStyle w:val="Odstavecseseznamem"/>
        <w:numPr>
          <w:ilvl w:val="0"/>
          <w:numId w:val="0"/>
        </w:numPr>
        <w:ind w:left="360"/>
        <w:jc w:val="both"/>
        <w:rPr>
          <w:rFonts w:asciiTheme="minorHAnsi" w:eastAsiaTheme="minorHAnsi" w:hAnsiTheme="minorHAnsi" w:cstheme="minorHAnsi"/>
          <w:sz w:val="22"/>
          <w:szCs w:val="22"/>
          <w:lang w:eastAsia="en-US"/>
        </w:rPr>
      </w:pPr>
    </w:p>
    <w:p w14:paraId="66EA18D3" w14:textId="5F80B38B" w:rsidR="001C1AAD" w:rsidRPr="00FF668E" w:rsidRDefault="001C1AAD" w:rsidP="000B56A8">
      <w:pPr>
        <w:pStyle w:val="Odstavecseseznamem"/>
        <w:numPr>
          <w:ilvl w:val="0"/>
          <w:numId w:val="0"/>
        </w:numPr>
        <w:ind w:left="360"/>
        <w:jc w:val="both"/>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Lhůtu plnění lze prodloužit pouze na základě objektivních skutečností a důvodů nezaviněných Zhotovitelem.</w:t>
      </w:r>
    </w:p>
    <w:p w14:paraId="1C30CCEA" w14:textId="77777777" w:rsidR="00A21740" w:rsidRPr="00FF668E" w:rsidRDefault="00A21740">
      <w:pPr>
        <w:pStyle w:val="Odstavecseseznamem"/>
        <w:numPr>
          <w:ilvl w:val="0"/>
          <w:numId w:val="0"/>
        </w:numPr>
        <w:ind w:left="360"/>
        <w:jc w:val="both"/>
        <w:rPr>
          <w:rFonts w:asciiTheme="minorHAnsi" w:eastAsiaTheme="minorHAnsi" w:hAnsiTheme="minorHAnsi" w:cstheme="minorHAnsi"/>
          <w:sz w:val="22"/>
          <w:szCs w:val="22"/>
          <w:lang w:eastAsia="en-US"/>
        </w:rPr>
      </w:pPr>
    </w:p>
    <w:p w14:paraId="1731F312" w14:textId="5DBDA617" w:rsidR="00A21740" w:rsidRPr="0035164E" w:rsidRDefault="00460EF0" w:rsidP="00341487">
      <w:pPr>
        <w:pStyle w:val="Odstavecseseznamem"/>
        <w:numPr>
          <w:ilvl w:val="1"/>
          <w:numId w:val="5"/>
        </w:numPr>
        <w:jc w:val="both"/>
        <w:rPr>
          <w:rFonts w:asciiTheme="minorHAnsi" w:eastAsiaTheme="minorHAnsi" w:hAnsiTheme="minorHAnsi" w:cstheme="minorHAnsi"/>
          <w:sz w:val="22"/>
          <w:szCs w:val="22"/>
          <w:lang w:eastAsia="en-US"/>
        </w:rPr>
      </w:pPr>
      <w:r w:rsidRPr="0035164E">
        <w:rPr>
          <w:rFonts w:asciiTheme="minorHAnsi" w:eastAsiaTheme="minorHAnsi" w:hAnsiTheme="minorHAnsi" w:cstheme="minorHAnsi"/>
          <w:sz w:val="22"/>
          <w:szCs w:val="22"/>
          <w:lang w:eastAsia="en-US"/>
        </w:rPr>
        <w:t xml:space="preserve">Místem plnění dle této smlouvy </w:t>
      </w:r>
      <w:r w:rsidR="001A3994" w:rsidRPr="0035164E">
        <w:rPr>
          <w:rFonts w:asciiTheme="minorHAnsi" w:eastAsiaTheme="minorHAnsi" w:hAnsiTheme="minorHAnsi" w:cstheme="minorHAnsi"/>
          <w:sz w:val="22"/>
          <w:szCs w:val="22"/>
          <w:lang w:eastAsia="en-US"/>
        </w:rPr>
        <w:t>m</w:t>
      </w:r>
      <w:r w:rsidR="00341487" w:rsidRPr="0035164E">
        <w:rPr>
          <w:rFonts w:asciiTheme="minorHAnsi" w:eastAsiaTheme="minorHAnsi" w:hAnsiTheme="minorHAnsi" w:cstheme="minorHAnsi"/>
          <w:sz w:val="22"/>
          <w:szCs w:val="22"/>
          <w:lang w:eastAsia="en-US"/>
        </w:rPr>
        <w:t>ísto stavby: intravilán města Ústí nad Labem</w:t>
      </w:r>
      <w:r w:rsidR="00CB323D" w:rsidRPr="0035164E">
        <w:rPr>
          <w:rFonts w:asciiTheme="minorHAnsi" w:eastAsiaTheme="minorHAnsi" w:hAnsiTheme="minorHAnsi" w:cstheme="minorHAnsi"/>
          <w:sz w:val="22"/>
          <w:szCs w:val="22"/>
          <w:lang w:eastAsia="en-US"/>
        </w:rPr>
        <w:t xml:space="preserve">, </w:t>
      </w:r>
      <w:proofErr w:type="spellStart"/>
      <w:r w:rsidR="00341487" w:rsidRPr="0035164E">
        <w:rPr>
          <w:rFonts w:asciiTheme="minorHAnsi" w:eastAsiaTheme="minorHAnsi" w:hAnsiTheme="minorHAnsi" w:cstheme="minorHAnsi"/>
          <w:sz w:val="22"/>
          <w:szCs w:val="22"/>
          <w:lang w:eastAsia="en-US"/>
        </w:rPr>
        <w:t>k.ú</w:t>
      </w:r>
      <w:proofErr w:type="spellEnd"/>
      <w:r w:rsidR="00341487" w:rsidRPr="0035164E">
        <w:rPr>
          <w:rFonts w:asciiTheme="minorHAnsi" w:eastAsiaTheme="minorHAnsi" w:hAnsiTheme="minorHAnsi" w:cstheme="minorHAnsi"/>
          <w:sz w:val="22"/>
          <w:szCs w:val="22"/>
          <w:lang w:eastAsia="en-US"/>
        </w:rPr>
        <w:t>. Ústí nad Labem (774871) v okrese Ústí nad Labem</w:t>
      </w:r>
      <w:r w:rsidR="00C54611">
        <w:rPr>
          <w:rFonts w:asciiTheme="minorHAnsi" w:eastAsiaTheme="minorHAnsi" w:hAnsiTheme="minorHAnsi" w:cstheme="minorHAnsi"/>
          <w:sz w:val="22"/>
          <w:szCs w:val="22"/>
          <w:lang w:eastAsia="en-US"/>
        </w:rPr>
        <w:t xml:space="preserve"> (blíže viz příloha č. 1 smlouvy)</w:t>
      </w:r>
      <w:r w:rsidRPr="0035164E">
        <w:rPr>
          <w:rFonts w:asciiTheme="minorHAnsi" w:eastAsiaTheme="minorHAnsi" w:hAnsiTheme="minorHAnsi" w:cstheme="minorHAnsi"/>
          <w:sz w:val="22"/>
          <w:szCs w:val="22"/>
          <w:lang w:eastAsia="en-US"/>
        </w:rPr>
        <w:t xml:space="preserve">. </w:t>
      </w:r>
    </w:p>
    <w:p w14:paraId="7246A6A5" w14:textId="77777777" w:rsidR="00A21740" w:rsidRPr="00FF668E" w:rsidRDefault="00A21740">
      <w:pPr>
        <w:pStyle w:val="Odstavecseseznamem"/>
        <w:numPr>
          <w:ilvl w:val="0"/>
          <w:numId w:val="0"/>
        </w:numPr>
        <w:ind w:left="360"/>
        <w:jc w:val="both"/>
        <w:rPr>
          <w:rFonts w:asciiTheme="minorHAnsi" w:eastAsiaTheme="minorHAnsi" w:hAnsiTheme="minorHAnsi" w:cstheme="minorHAnsi"/>
          <w:sz w:val="22"/>
          <w:szCs w:val="22"/>
          <w:lang w:eastAsia="en-US"/>
        </w:rPr>
      </w:pPr>
    </w:p>
    <w:p w14:paraId="1B73EF1F" w14:textId="77777777" w:rsidR="00A21740" w:rsidRPr="00FF668E" w:rsidRDefault="00A21740">
      <w:pPr>
        <w:pStyle w:val="MNETnormln"/>
        <w:spacing w:after="0"/>
        <w:jc w:val="both"/>
        <w:rPr>
          <w:rFonts w:asciiTheme="minorHAnsi" w:hAnsiTheme="minorHAnsi" w:cstheme="minorHAnsi"/>
          <w:sz w:val="22"/>
        </w:rPr>
      </w:pPr>
    </w:p>
    <w:p w14:paraId="49A93062" w14:textId="77777777" w:rsidR="00A21740" w:rsidRPr="00BB2C7A" w:rsidRDefault="00460EF0">
      <w:pPr>
        <w:pStyle w:val="MNETnormln"/>
        <w:numPr>
          <w:ilvl w:val="0"/>
          <w:numId w:val="5"/>
        </w:numPr>
        <w:spacing w:after="0"/>
        <w:ind w:left="351" w:hanging="357"/>
        <w:jc w:val="center"/>
        <w:rPr>
          <w:rFonts w:asciiTheme="minorHAnsi" w:hAnsiTheme="minorHAnsi" w:cstheme="minorHAnsi"/>
          <w:b/>
          <w:bCs/>
          <w:sz w:val="24"/>
          <w:szCs w:val="24"/>
        </w:rPr>
      </w:pPr>
      <w:r w:rsidRPr="00BB2C7A">
        <w:rPr>
          <w:rFonts w:asciiTheme="minorHAnsi" w:hAnsiTheme="minorHAnsi" w:cstheme="minorHAnsi"/>
          <w:b/>
          <w:bCs/>
          <w:sz w:val="24"/>
          <w:szCs w:val="24"/>
        </w:rPr>
        <w:t>DOKONČENÍ A PŘEDÁNÍ DÍLA</w:t>
      </w:r>
    </w:p>
    <w:p w14:paraId="7AB1FB4F" w14:textId="77777777" w:rsidR="00A21740" w:rsidRPr="00FF668E"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Provedením díla se rozumí úplné dodání dokončeného díla bez vad a nedodělků a současně řádné protokolární předání díla Objednateli.</w:t>
      </w:r>
    </w:p>
    <w:p w14:paraId="1903127E" w14:textId="77777777" w:rsidR="00A21740" w:rsidRPr="00FF668E" w:rsidRDefault="00A21740">
      <w:pPr>
        <w:pStyle w:val="Odstavecseseznamem"/>
        <w:numPr>
          <w:ilvl w:val="0"/>
          <w:numId w:val="0"/>
        </w:numPr>
        <w:ind w:left="360"/>
        <w:jc w:val="both"/>
        <w:rPr>
          <w:rFonts w:asciiTheme="minorHAnsi" w:eastAsiaTheme="minorHAnsi" w:hAnsiTheme="minorHAnsi" w:cstheme="minorHAnsi"/>
          <w:sz w:val="22"/>
          <w:szCs w:val="22"/>
          <w:lang w:eastAsia="en-US"/>
        </w:rPr>
      </w:pPr>
    </w:p>
    <w:p w14:paraId="25E92AF1" w14:textId="4C312859" w:rsidR="00A21740" w:rsidRPr="000D38A1" w:rsidRDefault="00460EF0">
      <w:pPr>
        <w:pStyle w:val="Odstavecseseznamem"/>
        <w:numPr>
          <w:ilvl w:val="1"/>
          <w:numId w:val="5"/>
        </w:numPr>
        <w:jc w:val="both"/>
        <w:rPr>
          <w:rFonts w:asciiTheme="minorHAnsi" w:eastAsiaTheme="minorHAnsi" w:hAnsiTheme="minorHAnsi" w:cstheme="minorHAnsi"/>
          <w:sz w:val="22"/>
          <w:szCs w:val="22"/>
          <w:lang w:eastAsia="en-US"/>
        </w:rPr>
      </w:pPr>
      <w:r w:rsidRPr="000D38A1">
        <w:rPr>
          <w:rFonts w:asciiTheme="minorHAnsi" w:eastAsiaTheme="minorHAnsi" w:hAnsiTheme="minorHAnsi" w:cstheme="minorHAnsi"/>
          <w:sz w:val="22"/>
          <w:szCs w:val="22"/>
          <w:lang w:eastAsia="en-US"/>
        </w:rPr>
        <w:t xml:space="preserve">Pro účely dokončení a předání Díla se Dílo </w:t>
      </w:r>
      <w:r w:rsidR="001233C5" w:rsidRPr="000D38A1">
        <w:rPr>
          <w:rFonts w:asciiTheme="minorHAnsi" w:eastAsiaTheme="minorHAnsi" w:hAnsiTheme="minorHAnsi" w:cstheme="minorHAnsi"/>
          <w:sz w:val="22"/>
          <w:szCs w:val="22"/>
          <w:lang w:eastAsia="en-US"/>
        </w:rPr>
        <w:t>ne</w:t>
      </w:r>
      <w:r w:rsidRPr="000D38A1">
        <w:rPr>
          <w:rFonts w:asciiTheme="minorHAnsi" w:eastAsiaTheme="minorHAnsi" w:hAnsiTheme="minorHAnsi" w:cstheme="minorHAnsi"/>
          <w:sz w:val="22"/>
          <w:szCs w:val="22"/>
          <w:lang w:eastAsia="en-US"/>
        </w:rPr>
        <w:t xml:space="preserve">člení na </w:t>
      </w:r>
      <w:r w:rsidR="001233C5" w:rsidRPr="000D38A1">
        <w:rPr>
          <w:rFonts w:asciiTheme="minorHAnsi" w:eastAsiaTheme="minorHAnsi" w:hAnsiTheme="minorHAnsi" w:cstheme="minorHAnsi"/>
          <w:sz w:val="22"/>
          <w:szCs w:val="22"/>
          <w:lang w:eastAsia="en-US"/>
        </w:rPr>
        <w:t xml:space="preserve">žádné samostatné dílčí části. </w:t>
      </w:r>
    </w:p>
    <w:p w14:paraId="01F24D35" w14:textId="77777777" w:rsidR="002046C8" w:rsidRPr="00790287" w:rsidRDefault="002046C8" w:rsidP="002046C8">
      <w:pPr>
        <w:pStyle w:val="Odstavecseseznamem"/>
        <w:numPr>
          <w:ilvl w:val="0"/>
          <w:numId w:val="0"/>
        </w:numPr>
        <w:ind w:left="720"/>
        <w:jc w:val="both"/>
        <w:rPr>
          <w:rFonts w:asciiTheme="minorHAnsi" w:eastAsiaTheme="minorHAnsi" w:hAnsiTheme="minorHAnsi" w:cstheme="minorHAnsi"/>
          <w:sz w:val="22"/>
          <w:szCs w:val="22"/>
          <w:lang w:eastAsia="en-US"/>
        </w:rPr>
      </w:pPr>
    </w:p>
    <w:p w14:paraId="7865B78E" w14:textId="4F462880" w:rsidR="00A21740" w:rsidRPr="000D38A1" w:rsidRDefault="00471F1A">
      <w:pPr>
        <w:pStyle w:val="Odstavecseseznamem"/>
        <w:numPr>
          <w:ilvl w:val="1"/>
          <w:numId w:val="5"/>
        </w:numPr>
        <w:jc w:val="both"/>
        <w:rPr>
          <w:rFonts w:asciiTheme="minorHAnsi" w:eastAsiaTheme="minorHAnsi" w:hAnsiTheme="minorHAnsi" w:cstheme="minorHAnsi"/>
          <w:sz w:val="22"/>
          <w:szCs w:val="22"/>
          <w:lang w:eastAsia="en-US"/>
        </w:rPr>
      </w:pPr>
      <w:r w:rsidRPr="000D38A1">
        <w:rPr>
          <w:rFonts w:asciiTheme="minorHAnsi" w:hAnsiTheme="minorHAnsi" w:cstheme="minorHAnsi"/>
          <w:sz w:val="22"/>
          <w:szCs w:val="22"/>
        </w:rPr>
        <w:t>Dílo bude předáno / převzato</w:t>
      </w:r>
      <w:r w:rsidR="00460EF0" w:rsidRPr="000D38A1">
        <w:rPr>
          <w:rFonts w:asciiTheme="minorHAnsi" w:hAnsiTheme="minorHAnsi" w:cstheme="minorHAnsi"/>
          <w:sz w:val="22"/>
          <w:szCs w:val="22"/>
        </w:rPr>
        <w:t xml:space="preserve"> na základě předávacího protokolu, jehož součástí bude finální akceptační protokol </w:t>
      </w:r>
      <w:r w:rsidR="007F50AA" w:rsidRPr="000D38A1">
        <w:rPr>
          <w:rFonts w:asciiTheme="minorHAnsi" w:hAnsiTheme="minorHAnsi" w:cstheme="minorHAnsi"/>
          <w:sz w:val="22"/>
          <w:szCs w:val="22"/>
        </w:rPr>
        <w:t xml:space="preserve">Dílo bude </w:t>
      </w:r>
      <w:r w:rsidR="00460EF0" w:rsidRPr="000D38A1">
        <w:rPr>
          <w:rFonts w:asciiTheme="minorHAnsi" w:hAnsiTheme="minorHAnsi" w:cstheme="minorHAnsi"/>
          <w:sz w:val="22"/>
          <w:szCs w:val="22"/>
        </w:rPr>
        <w:t xml:space="preserve">na základě předávacího protokolu </w:t>
      </w:r>
      <w:r w:rsidR="00A45289" w:rsidRPr="000D38A1">
        <w:rPr>
          <w:rFonts w:asciiTheme="minorHAnsi" w:hAnsiTheme="minorHAnsi" w:cstheme="minorHAnsi"/>
          <w:sz w:val="22"/>
          <w:szCs w:val="22"/>
        </w:rPr>
        <w:t>předáno</w:t>
      </w:r>
      <w:r w:rsidR="00460EF0" w:rsidRPr="000D38A1">
        <w:rPr>
          <w:rFonts w:asciiTheme="minorHAnsi" w:hAnsiTheme="minorHAnsi" w:cstheme="minorHAnsi"/>
          <w:sz w:val="22"/>
          <w:szCs w:val="22"/>
        </w:rPr>
        <w:t>/</w:t>
      </w:r>
      <w:r w:rsidR="00A45289" w:rsidRPr="000D38A1">
        <w:rPr>
          <w:rFonts w:asciiTheme="minorHAnsi" w:hAnsiTheme="minorHAnsi" w:cstheme="minorHAnsi"/>
          <w:sz w:val="22"/>
          <w:szCs w:val="22"/>
        </w:rPr>
        <w:t xml:space="preserve">převzato </w:t>
      </w:r>
      <w:r w:rsidR="00460EF0" w:rsidRPr="000D38A1">
        <w:rPr>
          <w:rFonts w:asciiTheme="minorHAnsi" w:hAnsiTheme="minorHAnsi" w:cstheme="minorHAnsi"/>
          <w:sz w:val="22"/>
          <w:szCs w:val="22"/>
        </w:rPr>
        <w:t>po provedení akceptační</w:t>
      </w:r>
      <w:r w:rsidR="00A45289" w:rsidRPr="000D38A1">
        <w:rPr>
          <w:rFonts w:asciiTheme="minorHAnsi" w:hAnsiTheme="minorHAnsi" w:cstheme="minorHAnsi"/>
          <w:sz w:val="22"/>
          <w:szCs w:val="22"/>
        </w:rPr>
        <w:t>ho</w:t>
      </w:r>
      <w:r w:rsidR="00460EF0" w:rsidRPr="000D38A1">
        <w:rPr>
          <w:rFonts w:asciiTheme="minorHAnsi" w:hAnsiTheme="minorHAnsi" w:cstheme="minorHAnsi"/>
          <w:sz w:val="22"/>
          <w:szCs w:val="22"/>
        </w:rPr>
        <w:t xml:space="preserve"> řízení, vyhotovení finální</w:t>
      </w:r>
      <w:r w:rsidR="00A45289" w:rsidRPr="000D38A1">
        <w:rPr>
          <w:rFonts w:asciiTheme="minorHAnsi" w:hAnsiTheme="minorHAnsi" w:cstheme="minorHAnsi"/>
          <w:sz w:val="22"/>
          <w:szCs w:val="22"/>
        </w:rPr>
        <w:t>ho</w:t>
      </w:r>
      <w:r w:rsidR="00460EF0" w:rsidRPr="000D38A1">
        <w:rPr>
          <w:rFonts w:asciiTheme="minorHAnsi" w:hAnsiTheme="minorHAnsi" w:cstheme="minorHAnsi"/>
          <w:sz w:val="22"/>
          <w:szCs w:val="22"/>
        </w:rPr>
        <w:t xml:space="preserve"> akceptační</w:t>
      </w:r>
      <w:r w:rsidR="00A45289" w:rsidRPr="000D38A1">
        <w:rPr>
          <w:rFonts w:asciiTheme="minorHAnsi" w:hAnsiTheme="minorHAnsi" w:cstheme="minorHAnsi"/>
          <w:sz w:val="22"/>
          <w:szCs w:val="22"/>
        </w:rPr>
        <w:t>ho</w:t>
      </w:r>
      <w:r w:rsidR="00460EF0" w:rsidRPr="000D38A1">
        <w:rPr>
          <w:rFonts w:asciiTheme="minorHAnsi" w:hAnsiTheme="minorHAnsi" w:cstheme="minorHAnsi"/>
          <w:sz w:val="22"/>
          <w:szCs w:val="22"/>
        </w:rPr>
        <w:t xml:space="preserve"> </w:t>
      </w:r>
      <w:r w:rsidR="00E4621B" w:rsidRPr="000D38A1">
        <w:rPr>
          <w:rFonts w:asciiTheme="minorHAnsi" w:hAnsiTheme="minorHAnsi" w:cstheme="minorHAnsi"/>
          <w:sz w:val="22"/>
          <w:szCs w:val="22"/>
        </w:rPr>
        <w:t xml:space="preserve">protokolu </w:t>
      </w:r>
      <w:r w:rsidR="00460EF0" w:rsidRPr="000D38A1">
        <w:rPr>
          <w:rFonts w:asciiTheme="minorHAnsi" w:hAnsiTheme="minorHAnsi" w:cstheme="minorHAnsi"/>
          <w:sz w:val="22"/>
          <w:szCs w:val="22"/>
        </w:rPr>
        <w:t xml:space="preserve">a provedení testovacího provozu v délce trvání 2 týdnů od akceptace dle </w:t>
      </w:r>
      <w:r w:rsidR="00E4621B" w:rsidRPr="000D38A1">
        <w:rPr>
          <w:rFonts w:asciiTheme="minorHAnsi" w:hAnsiTheme="minorHAnsi" w:cstheme="minorHAnsi"/>
          <w:sz w:val="22"/>
          <w:szCs w:val="22"/>
        </w:rPr>
        <w:t>finál</w:t>
      </w:r>
      <w:r w:rsidR="009555F2" w:rsidRPr="000D38A1">
        <w:rPr>
          <w:rFonts w:asciiTheme="minorHAnsi" w:hAnsiTheme="minorHAnsi" w:cstheme="minorHAnsi"/>
          <w:sz w:val="22"/>
          <w:szCs w:val="22"/>
        </w:rPr>
        <w:t>n</w:t>
      </w:r>
      <w:r w:rsidR="00E4621B" w:rsidRPr="000D38A1">
        <w:rPr>
          <w:rFonts w:asciiTheme="minorHAnsi" w:hAnsiTheme="minorHAnsi" w:cstheme="minorHAnsi"/>
          <w:sz w:val="22"/>
          <w:szCs w:val="22"/>
        </w:rPr>
        <w:t xml:space="preserve">ího akceptačního protokolu. </w:t>
      </w:r>
      <w:r w:rsidR="00460EF0" w:rsidRPr="000D38A1">
        <w:rPr>
          <w:rFonts w:asciiTheme="minorHAnsi" w:hAnsiTheme="minorHAnsi" w:cstheme="minorHAnsi"/>
          <w:sz w:val="22"/>
          <w:szCs w:val="22"/>
        </w:rPr>
        <w:t xml:space="preserve"> </w:t>
      </w:r>
      <w:r w:rsidR="00460EF0" w:rsidRPr="000D38A1">
        <w:rPr>
          <w:rFonts w:asciiTheme="minorHAnsi" w:eastAsiaTheme="minorHAnsi" w:hAnsiTheme="minorHAnsi" w:cstheme="minorHAnsi"/>
          <w:sz w:val="22"/>
          <w:szCs w:val="22"/>
          <w:lang w:eastAsia="en-US"/>
        </w:rPr>
        <w:t xml:space="preserve">V rámci akceptace </w:t>
      </w:r>
      <w:r w:rsidR="00BA61F8" w:rsidRPr="000D38A1">
        <w:rPr>
          <w:rFonts w:asciiTheme="minorHAnsi" w:eastAsiaTheme="minorHAnsi" w:hAnsiTheme="minorHAnsi" w:cstheme="minorHAnsi"/>
          <w:sz w:val="22"/>
          <w:szCs w:val="22"/>
          <w:lang w:eastAsia="en-US"/>
        </w:rPr>
        <w:t>D</w:t>
      </w:r>
      <w:r w:rsidR="00460EF0" w:rsidRPr="000D38A1">
        <w:rPr>
          <w:rFonts w:asciiTheme="minorHAnsi" w:eastAsiaTheme="minorHAnsi" w:hAnsiTheme="minorHAnsi" w:cstheme="minorHAnsi"/>
          <w:sz w:val="22"/>
          <w:szCs w:val="22"/>
          <w:lang w:eastAsia="en-US"/>
        </w:rPr>
        <w:t>íla upravuje tato smlouva zvláštní postupy pro akceptační řízení</w:t>
      </w:r>
      <w:r w:rsidR="003E0476" w:rsidRPr="000D38A1">
        <w:rPr>
          <w:rFonts w:asciiTheme="minorHAnsi" w:eastAsiaTheme="minorHAnsi" w:hAnsiTheme="minorHAnsi" w:cstheme="minorHAnsi"/>
          <w:sz w:val="22"/>
          <w:szCs w:val="22"/>
          <w:lang w:eastAsia="en-US"/>
        </w:rPr>
        <w:t xml:space="preserve">: </w:t>
      </w:r>
    </w:p>
    <w:p w14:paraId="713FAF74" w14:textId="77777777" w:rsidR="00A21740" w:rsidRPr="00030A87" w:rsidRDefault="00A21740">
      <w:pPr>
        <w:pStyle w:val="Odstavecseseznamem"/>
        <w:numPr>
          <w:ilvl w:val="0"/>
          <w:numId w:val="0"/>
        </w:numPr>
        <w:ind w:left="360"/>
        <w:jc w:val="both"/>
        <w:rPr>
          <w:rFonts w:asciiTheme="minorHAnsi" w:eastAsiaTheme="minorHAnsi" w:hAnsiTheme="minorHAnsi" w:cstheme="minorHAnsi"/>
          <w:sz w:val="22"/>
          <w:szCs w:val="22"/>
          <w:lang w:eastAsia="en-US"/>
        </w:rPr>
      </w:pPr>
    </w:p>
    <w:p w14:paraId="333AF27F" w14:textId="2DB4A239" w:rsidR="00A21740" w:rsidRPr="00030A87" w:rsidRDefault="009A4B13" w:rsidP="00686536">
      <w:pPr>
        <w:pStyle w:val="Odstavecseseznamem"/>
        <w:numPr>
          <w:ilvl w:val="0"/>
          <w:numId w:val="7"/>
        </w:numPr>
        <w:ind w:hanging="11"/>
        <w:jc w:val="both"/>
        <w:rPr>
          <w:rFonts w:asciiTheme="minorHAnsi" w:eastAsiaTheme="minorHAnsi" w:hAnsiTheme="minorHAnsi" w:cstheme="minorHAnsi"/>
          <w:sz w:val="22"/>
          <w:szCs w:val="22"/>
        </w:rPr>
      </w:pPr>
      <w:r>
        <w:rPr>
          <w:rFonts w:asciiTheme="minorHAnsi" w:eastAsiaTheme="minorHAnsi" w:hAnsiTheme="minorHAnsi" w:cstheme="minorHAnsi"/>
          <w:sz w:val="22"/>
          <w:szCs w:val="22"/>
        </w:rPr>
        <w:t xml:space="preserve"> </w:t>
      </w:r>
      <w:r w:rsidR="00460EF0" w:rsidRPr="00030A87">
        <w:rPr>
          <w:rFonts w:asciiTheme="minorHAnsi" w:eastAsiaTheme="minorHAnsi" w:hAnsiTheme="minorHAnsi" w:cstheme="minorHAnsi"/>
          <w:sz w:val="22"/>
          <w:szCs w:val="22"/>
        </w:rPr>
        <w:t>Akceptační řízení dokumentačních výstupů:</w:t>
      </w:r>
    </w:p>
    <w:p w14:paraId="7775C7A0" w14:textId="77777777" w:rsidR="00A21740" w:rsidRPr="00030A87" w:rsidRDefault="00460EF0">
      <w:pPr>
        <w:pStyle w:val="Odstavecseseznamem"/>
        <w:numPr>
          <w:ilvl w:val="0"/>
          <w:numId w:val="8"/>
        </w:numPr>
        <w:ind w:left="1434" w:firstLine="414"/>
        <w:jc w:val="both"/>
        <w:rPr>
          <w:rFonts w:asciiTheme="minorHAnsi" w:eastAsiaTheme="minorHAnsi" w:hAnsiTheme="minorHAnsi" w:cstheme="minorHAnsi"/>
          <w:sz w:val="22"/>
          <w:szCs w:val="22"/>
        </w:rPr>
      </w:pPr>
      <w:r w:rsidRPr="00030A87">
        <w:rPr>
          <w:rFonts w:asciiTheme="minorHAnsi" w:eastAsiaTheme="minorHAnsi" w:hAnsiTheme="minorHAnsi" w:cstheme="minorHAnsi"/>
          <w:sz w:val="22"/>
          <w:szCs w:val="22"/>
        </w:rPr>
        <w:t>Akceptační řízení dokumentačních výstupů se aplikuje v případě, kdy má výstup poskytovaný Dodavatelem charakter dokumentu, a to bez ohledu na skutečnost, v jakém je zpracován formátu (zda např. ve formátu MS Word, MS Excel, Visio nebo MS Project apod.). Na základě tohoto článku Smlouvy se tak bude postupovat zejména při akceptačním řízení (např. provozní, projektové dokumentace) a další relevantní dokumentace dodávané dle této smlouvy jako součást díla (dále také „dokumenty“).</w:t>
      </w:r>
    </w:p>
    <w:p w14:paraId="7C784EFD" w14:textId="77777777" w:rsidR="00A21740" w:rsidRPr="00030A87" w:rsidRDefault="00460EF0">
      <w:pPr>
        <w:pStyle w:val="Odstavecseseznamem"/>
        <w:numPr>
          <w:ilvl w:val="0"/>
          <w:numId w:val="8"/>
        </w:numPr>
        <w:ind w:left="1434" w:firstLine="414"/>
        <w:jc w:val="both"/>
        <w:rPr>
          <w:rFonts w:asciiTheme="minorHAnsi" w:eastAsiaTheme="minorHAnsi" w:hAnsiTheme="minorHAnsi" w:cstheme="minorHAnsi"/>
          <w:sz w:val="22"/>
          <w:szCs w:val="22"/>
        </w:rPr>
      </w:pPr>
      <w:r w:rsidRPr="00030A87">
        <w:rPr>
          <w:rFonts w:asciiTheme="minorHAnsi" w:eastAsiaTheme="minorHAnsi" w:hAnsiTheme="minorHAnsi" w:cstheme="minorHAnsi"/>
          <w:sz w:val="22"/>
          <w:szCs w:val="22"/>
        </w:rPr>
        <w:t>Dodavatel je povinen nejpozději 10 (deset) pracovních dnů před termínem akceptace předat Objednateli stanovené dokumenty v jednom vyhotovení v elektronické podobě.</w:t>
      </w:r>
    </w:p>
    <w:p w14:paraId="2E7B4881" w14:textId="77777777" w:rsidR="00A21740" w:rsidRPr="00030A87" w:rsidRDefault="00460EF0">
      <w:pPr>
        <w:pStyle w:val="Odstavecseseznamem"/>
        <w:numPr>
          <w:ilvl w:val="0"/>
          <w:numId w:val="8"/>
        </w:numPr>
        <w:ind w:left="1434" w:firstLine="414"/>
        <w:jc w:val="both"/>
        <w:rPr>
          <w:rFonts w:asciiTheme="minorHAnsi" w:eastAsiaTheme="minorHAnsi" w:hAnsiTheme="minorHAnsi" w:cstheme="minorHAnsi"/>
          <w:sz w:val="22"/>
          <w:szCs w:val="22"/>
        </w:rPr>
      </w:pPr>
      <w:r w:rsidRPr="00030A87">
        <w:rPr>
          <w:rFonts w:asciiTheme="minorHAnsi" w:eastAsiaTheme="minorHAnsi" w:hAnsiTheme="minorHAnsi" w:cstheme="minorHAnsi"/>
          <w:sz w:val="22"/>
          <w:szCs w:val="22"/>
        </w:rPr>
        <w:t>Objednatel je povinen ve lhůtě 10 (deseti) pracovních dnů ode dne doručení dokumentů tyto dokumenty posoudit a ověřit, zda splňují podmínky Smlouvy nebo obsahují vady.</w:t>
      </w:r>
    </w:p>
    <w:p w14:paraId="4A995BCC" w14:textId="77777777" w:rsidR="00A21740" w:rsidRPr="00030A87" w:rsidRDefault="00460EF0">
      <w:pPr>
        <w:pStyle w:val="Odstavecseseznamem"/>
        <w:numPr>
          <w:ilvl w:val="0"/>
          <w:numId w:val="8"/>
        </w:numPr>
        <w:ind w:left="1434" w:firstLine="414"/>
        <w:jc w:val="both"/>
        <w:rPr>
          <w:rFonts w:asciiTheme="minorHAnsi" w:eastAsiaTheme="minorHAnsi" w:hAnsiTheme="minorHAnsi" w:cstheme="minorHAnsi"/>
          <w:sz w:val="22"/>
          <w:szCs w:val="22"/>
        </w:rPr>
      </w:pPr>
      <w:r w:rsidRPr="00030A87">
        <w:rPr>
          <w:rFonts w:asciiTheme="minorHAnsi" w:eastAsiaTheme="minorHAnsi" w:hAnsiTheme="minorHAnsi" w:cstheme="minorHAnsi"/>
          <w:sz w:val="22"/>
          <w:szCs w:val="22"/>
        </w:rPr>
        <w:t xml:space="preserve">V případě, že dokumenty splňují podmínky Smlouvy a neobsahují vady, je Objednatel povinen podepsat příslušný Akceptační protokol bez výhrad. V případě, že dokumenty nesplňují podmínky Smlouvy a obsahují vady, je Objednatel oprávněn: (a) nepodepsat </w:t>
      </w:r>
      <w:r w:rsidRPr="00030A87">
        <w:rPr>
          <w:rFonts w:asciiTheme="minorHAnsi" w:eastAsiaTheme="minorHAnsi" w:hAnsiTheme="minorHAnsi" w:cstheme="minorHAnsi"/>
          <w:sz w:val="22"/>
          <w:szCs w:val="22"/>
        </w:rPr>
        <w:lastRenderedPageBreak/>
        <w:t>Akceptační protokol z důvodu identifikovaných vad a oznámit vady dokumentů Dodavateli nebo (b) podepsat Akceptační protokol s výhradou identifikovaných vad.</w:t>
      </w:r>
    </w:p>
    <w:p w14:paraId="78638044" w14:textId="098E0C8F" w:rsidR="00A21740" w:rsidRPr="00030A87" w:rsidRDefault="00460EF0">
      <w:pPr>
        <w:pStyle w:val="Odstavecseseznamem"/>
        <w:numPr>
          <w:ilvl w:val="0"/>
          <w:numId w:val="8"/>
        </w:numPr>
        <w:ind w:left="1434" w:firstLine="414"/>
        <w:jc w:val="both"/>
        <w:rPr>
          <w:rFonts w:asciiTheme="minorHAnsi" w:eastAsiaTheme="minorHAnsi" w:hAnsiTheme="minorHAnsi" w:cstheme="minorHAnsi"/>
          <w:sz w:val="22"/>
          <w:szCs w:val="22"/>
        </w:rPr>
      </w:pPr>
      <w:r w:rsidRPr="00030A87">
        <w:rPr>
          <w:rFonts w:asciiTheme="minorHAnsi" w:eastAsiaTheme="minorHAnsi" w:hAnsiTheme="minorHAnsi" w:cstheme="minorHAnsi"/>
          <w:sz w:val="22"/>
          <w:szCs w:val="22"/>
        </w:rPr>
        <w:t>V případě podpisu Akceptačního protokolu s výhradou identifikovaných vad nebo nepodepsání Akceptačního protokolu je Dodavatel povinen upravit příslušné dokumenty tak, že odstraní oznámené vady</w:t>
      </w:r>
      <w:r w:rsidR="007076DF" w:rsidRPr="00030A87">
        <w:rPr>
          <w:rFonts w:asciiTheme="minorHAnsi" w:eastAsiaTheme="minorHAnsi" w:hAnsiTheme="minorHAnsi" w:cstheme="minorHAnsi"/>
          <w:sz w:val="22"/>
          <w:szCs w:val="22"/>
        </w:rPr>
        <w:t>,</w:t>
      </w:r>
      <w:r w:rsidRPr="00030A87">
        <w:rPr>
          <w:rFonts w:asciiTheme="minorHAnsi" w:eastAsiaTheme="minorHAnsi" w:hAnsiTheme="minorHAnsi" w:cstheme="minorHAnsi"/>
          <w:sz w:val="22"/>
          <w:szCs w:val="22"/>
        </w:rPr>
        <w:t xml:space="preserve"> a to nejpozději do 5 (pěti) pracovních dnů ode dne oznámení vad, a to společně s protokolem o odstranění vad, ve kterém bude uveden způsob odstranění jednotlivých oznámených vad.</w:t>
      </w:r>
    </w:p>
    <w:p w14:paraId="1C3CA4C5" w14:textId="77777777" w:rsidR="00A21740" w:rsidRDefault="00460EF0">
      <w:pPr>
        <w:pStyle w:val="Odstavecseseznamem"/>
        <w:numPr>
          <w:ilvl w:val="0"/>
          <w:numId w:val="8"/>
        </w:numPr>
        <w:ind w:left="1434" w:firstLine="414"/>
        <w:jc w:val="both"/>
        <w:rPr>
          <w:rFonts w:asciiTheme="minorHAnsi" w:eastAsiaTheme="minorHAnsi" w:hAnsiTheme="minorHAnsi" w:cstheme="minorHAnsi"/>
          <w:sz w:val="22"/>
          <w:szCs w:val="22"/>
        </w:rPr>
      </w:pPr>
      <w:r w:rsidRPr="00030A87">
        <w:rPr>
          <w:rFonts w:asciiTheme="minorHAnsi" w:eastAsiaTheme="minorHAnsi" w:hAnsiTheme="minorHAnsi" w:cstheme="minorHAnsi"/>
          <w:sz w:val="22"/>
          <w:szCs w:val="22"/>
        </w:rPr>
        <w:t>Objednatel je následně povinen do 5 (pěti) pracovních dnů ode dne doručení upravené dokumenty opětovně posoudit a ověřit, zda byly dodány řádně dle podmínek Smlouvy a zda byly oznámené vady Dodavatelem odstraněny, a pokud nebyly, postupuje se opětovně dle odst. 4.2.I. písm. e) výše až do odstranění vad.</w:t>
      </w:r>
    </w:p>
    <w:p w14:paraId="74994F9F" w14:textId="77777777" w:rsidR="00CC3757" w:rsidRPr="00030A87" w:rsidRDefault="00CC3757" w:rsidP="00E53952">
      <w:pPr>
        <w:pStyle w:val="Odstavecseseznamem"/>
        <w:numPr>
          <w:ilvl w:val="0"/>
          <w:numId w:val="0"/>
        </w:numPr>
        <w:ind w:left="1848"/>
        <w:jc w:val="both"/>
        <w:rPr>
          <w:rFonts w:asciiTheme="minorHAnsi" w:eastAsiaTheme="minorHAnsi" w:hAnsiTheme="minorHAnsi" w:cstheme="minorHAnsi"/>
          <w:sz w:val="22"/>
          <w:szCs w:val="22"/>
        </w:rPr>
      </w:pPr>
    </w:p>
    <w:p w14:paraId="0CA2989E" w14:textId="4EFF370F" w:rsidR="00A21740" w:rsidRPr="00030A87" w:rsidRDefault="009A4B13" w:rsidP="00CC3757">
      <w:pPr>
        <w:pStyle w:val="Odstavecseseznamem"/>
        <w:numPr>
          <w:ilvl w:val="0"/>
          <w:numId w:val="7"/>
        </w:numPr>
        <w:ind w:hanging="11"/>
        <w:jc w:val="both"/>
        <w:rPr>
          <w:rFonts w:asciiTheme="minorHAnsi" w:hAnsiTheme="minorHAnsi" w:cstheme="minorHAnsi"/>
          <w:sz w:val="22"/>
          <w:szCs w:val="22"/>
        </w:rPr>
      </w:pPr>
      <w:r>
        <w:rPr>
          <w:rFonts w:asciiTheme="minorHAnsi" w:hAnsiTheme="minorHAnsi" w:cstheme="minorHAnsi"/>
          <w:sz w:val="22"/>
          <w:szCs w:val="22"/>
        </w:rPr>
        <w:t xml:space="preserve"> </w:t>
      </w:r>
      <w:r w:rsidR="00460EF0" w:rsidRPr="00030A87">
        <w:rPr>
          <w:rFonts w:asciiTheme="minorHAnsi" w:hAnsiTheme="minorHAnsi" w:cstheme="minorHAnsi"/>
          <w:sz w:val="22"/>
          <w:szCs w:val="22"/>
        </w:rPr>
        <w:t>Akceptační řízení funkčních součástí nebo řešení díla:</w:t>
      </w:r>
    </w:p>
    <w:p w14:paraId="54C5992C" w14:textId="77777777" w:rsidR="00A21740" w:rsidRPr="00030A87" w:rsidRDefault="00460EF0">
      <w:pPr>
        <w:ind w:left="1134"/>
        <w:jc w:val="both"/>
        <w:rPr>
          <w:rFonts w:asciiTheme="minorHAnsi" w:hAnsiTheme="minorHAnsi" w:cstheme="minorHAnsi"/>
          <w:sz w:val="22"/>
        </w:rPr>
      </w:pPr>
      <w:r w:rsidRPr="00030A87">
        <w:rPr>
          <w:rFonts w:asciiTheme="minorHAnsi" w:hAnsiTheme="minorHAnsi" w:cstheme="minorHAnsi"/>
          <w:sz w:val="22"/>
        </w:rPr>
        <w:t>a)</w:t>
      </w:r>
      <w:r w:rsidRPr="00030A87">
        <w:rPr>
          <w:rFonts w:asciiTheme="minorHAnsi" w:hAnsiTheme="minorHAnsi" w:cstheme="minorHAnsi"/>
          <w:sz w:val="22"/>
        </w:rPr>
        <w:tab/>
        <w:t>V rámci akceptačního řízení se budou jednotlivé funkční součásti díla ověřovat a testovat obvyklými postupy pro telekomunikační přípojky.</w:t>
      </w:r>
    </w:p>
    <w:p w14:paraId="3B921A88" w14:textId="77777777" w:rsidR="00A21740" w:rsidRPr="00030A87" w:rsidRDefault="00460EF0">
      <w:pPr>
        <w:ind w:left="1134"/>
        <w:jc w:val="both"/>
        <w:rPr>
          <w:rFonts w:asciiTheme="minorHAnsi" w:hAnsiTheme="minorHAnsi" w:cstheme="minorHAnsi"/>
          <w:sz w:val="22"/>
        </w:rPr>
      </w:pPr>
      <w:r w:rsidRPr="00030A87">
        <w:rPr>
          <w:rFonts w:asciiTheme="minorHAnsi" w:hAnsiTheme="minorHAnsi" w:cstheme="minorHAnsi"/>
          <w:sz w:val="22"/>
        </w:rPr>
        <w:t>b)</w:t>
      </w:r>
      <w:r w:rsidRPr="00030A87">
        <w:rPr>
          <w:rFonts w:asciiTheme="minorHAnsi" w:hAnsiTheme="minorHAnsi" w:cstheme="minorHAnsi"/>
          <w:sz w:val="22"/>
        </w:rPr>
        <w:tab/>
        <w:t>Dodavatel vyzve Objednatele písemně k zahájení akceptačního řízení pro příslušnou funkční součást díla a předá příslušnou funkční součást díla Objednateli k tomuto účelu nejpozději 10 (deset) pracovních dnů před termínem příslušného akceptačního milníku, do kterého funkční součást díla spadá.</w:t>
      </w:r>
    </w:p>
    <w:p w14:paraId="6F109C4F" w14:textId="77777777" w:rsidR="00A21740" w:rsidRPr="00030A87" w:rsidRDefault="00460EF0">
      <w:pPr>
        <w:ind w:left="1134"/>
        <w:jc w:val="both"/>
        <w:rPr>
          <w:rFonts w:asciiTheme="minorHAnsi" w:hAnsiTheme="minorHAnsi" w:cstheme="minorHAnsi"/>
          <w:sz w:val="22"/>
        </w:rPr>
      </w:pPr>
      <w:r w:rsidRPr="00030A87">
        <w:rPr>
          <w:rFonts w:asciiTheme="minorHAnsi" w:hAnsiTheme="minorHAnsi" w:cstheme="minorHAnsi"/>
          <w:sz w:val="22"/>
        </w:rPr>
        <w:t>c)</w:t>
      </w:r>
      <w:r w:rsidRPr="00030A87">
        <w:rPr>
          <w:rFonts w:asciiTheme="minorHAnsi" w:hAnsiTheme="minorHAnsi" w:cstheme="minorHAnsi"/>
          <w:sz w:val="22"/>
        </w:rPr>
        <w:tab/>
        <w:t>Objednatel provede za nezbytné součinnosti Dodavatele ve lhůtě 10 (deset) pracovních dnů ode dne výzvy podle předchozího bodu příslušný akceptační test předané funkční součásti díla, přičemž akceptační procedura je zahájena dnem předání příslušné funkční součásti díla.</w:t>
      </w:r>
    </w:p>
    <w:p w14:paraId="6B4978C9" w14:textId="5E617D1F" w:rsidR="00A21740" w:rsidRPr="00030A87" w:rsidRDefault="00460EF0">
      <w:pPr>
        <w:ind w:left="1134"/>
        <w:jc w:val="both"/>
        <w:rPr>
          <w:rFonts w:asciiTheme="minorHAnsi" w:hAnsiTheme="minorHAnsi" w:cstheme="minorHAnsi"/>
          <w:sz w:val="22"/>
        </w:rPr>
      </w:pPr>
      <w:r w:rsidRPr="00030A87">
        <w:rPr>
          <w:rFonts w:asciiTheme="minorHAnsi" w:hAnsiTheme="minorHAnsi" w:cstheme="minorHAnsi"/>
          <w:sz w:val="22"/>
        </w:rPr>
        <w:t>d)</w:t>
      </w:r>
      <w:r w:rsidRPr="00030A87">
        <w:rPr>
          <w:rFonts w:asciiTheme="minorHAnsi" w:hAnsiTheme="minorHAnsi" w:cstheme="minorHAnsi"/>
          <w:sz w:val="22"/>
        </w:rPr>
        <w:tab/>
        <w:t>Objednatel v rámci akceptačního testu identifikuje vady funkční součásti díla</w:t>
      </w:r>
    </w:p>
    <w:p w14:paraId="4C37CEE8" w14:textId="5BD7F1AF" w:rsidR="00A21740" w:rsidRPr="00030A87" w:rsidRDefault="00460EF0" w:rsidP="008623C7">
      <w:pPr>
        <w:ind w:left="709"/>
        <w:jc w:val="both"/>
        <w:rPr>
          <w:rFonts w:asciiTheme="minorHAnsi" w:hAnsiTheme="minorHAnsi" w:cstheme="minorHAnsi"/>
          <w:sz w:val="22"/>
        </w:rPr>
      </w:pPr>
      <w:r w:rsidRPr="00030A87">
        <w:rPr>
          <w:rFonts w:asciiTheme="minorHAnsi" w:hAnsiTheme="minorHAnsi" w:cstheme="minorHAnsi"/>
          <w:sz w:val="22"/>
        </w:rPr>
        <w:t>AKCEPTOVÁNO: V případě, že Objednatel v rámci akceptačního testu neidentifikuje žádnou vadu funkční součásti díla, podepíše „Akceptační protokol bez výhrad“ ve lhůtě 5 (pěti) pracovních dnů ode dne provedení (posledního) akceptačního testu a akceptační řízení končí. Podepsáním Protokolu o odstranění vad bez výhrad akceptační řízení k dané funkční součásti díla končí.</w:t>
      </w:r>
    </w:p>
    <w:p w14:paraId="14098522" w14:textId="77777777" w:rsidR="00A21740" w:rsidRPr="00030A87" w:rsidRDefault="00460EF0" w:rsidP="00804C61">
      <w:pPr>
        <w:ind w:left="709"/>
        <w:jc w:val="both"/>
        <w:rPr>
          <w:rFonts w:asciiTheme="minorHAnsi" w:hAnsiTheme="minorHAnsi" w:cstheme="minorHAnsi"/>
          <w:sz w:val="22"/>
        </w:rPr>
      </w:pPr>
      <w:r w:rsidRPr="00030A87">
        <w:rPr>
          <w:rFonts w:asciiTheme="minorHAnsi" w:hAnsiTheme="minorHAnsi" w:cstheme="minorHAnsi"/>
          <w:sz w:val="22"/>
        </w:rPr>
        <w:t>NEAKCEPTOVÁNO: Pokud bude v rámci akceptačního testu identifikována alespoň 1 vada, je Objednatel oprávněn posuzovanou funkční součást díla neakceptovat. V takovém případě Objednatel ve lhůtě 5 (pěti) pracovních dnů ode dne provedení (posledního) akceptačního testu uvede na Akceptačním protokolu „Neakceptováno“, Akceptační protokol nepodepíše, a přiloží seznam identifikovaných vad v rámci akceptačního testu (dále také „Seznam identifikovaných vad“). Zhotovitel je povinen odstranit identifikované vady ve lhůtě 15 (patnácti) pracovních dnů ode dne doručení Akceptačního protokolu se seznamem identifikovaných vad a vyzvat v uvedené lhůtě Objednatele k opakovanému provedení těch akceptačních testů Funkční součást díla, které vykazovaly při předchozím testování chyby, pokud se Strany nedohodnou jinak. Objednatel provede za nezbytné součinnosti Zhotovitele ve lhůtě 5 (pěti) pracovních dnů ode dne doručení výzvy Zhotovitele znovu příslušné akceptační testy upravené funkční součásti díla. Akceptační procedura dále probíhá shodně jako postup akceptační procedury s výsledkem Akceptováno.</w:t>
      </w:r>
    </w:p>
    <w:p w14:paraId="4C451D93" w14:textId="71D8A27D" w:rsidR="00A21740" w:rsidRPr="00723721" w:rsidRDefault="00460EF0">
      <w:pPr>
        <w:pStyle w:val="Odstavecseseznamem"/>
        <w:numPr>
          <w:ilvl w:val="1"/>
          <w:numId w:val="5"/>
        </w:numPr>
        <w:jc w:val="both"/>
        <w:rPr>
          <w:rFonts w:asciiTheme="minorHAnsi" w:eastAsiaTheme="minorHAnsi" w:hAnsiTheme="minorHAnsi" w:cstheme="minorHAnsi"/>
          <w:sz w:val="22"/>
          <w:szCs w:val="22"/>
          <w:lang w:eastAsia="en-US"/>
        </w:rPr>
      </w:pPr>
      <w:r w:rsidRPr="00723721">
        <w:rPr>
          <w:rFonts w:asciiTheme="minorHAnsi" w:eastAsiaTheme="minorHAnsi" w:hAnsiTheme="minorHAnsi" w:cstheme="minorHAnsi"/>
          <w:sz w:val="22"/>
          <w:szCs w:val="22"/>
          <w:lang w:eastAsia="en-US"/>
        </w:rPr>
        <w:t>Pro ověření plné funkčnosti</w:t>
      </w:r>
      <w:r w:rsidR="00997FA0" w:rsidRPr="00723721">
        <w:rPr>
          <w:rFonts w:asciiTheme="minorHAnsi" w:eastAsiaTheme="minorHAnsi" w:hAnsiTheme="minorHAnsi" w:cstheme="minorHAnsi"/>
          <w:sz w:val="22"/>
          <w:szCs w:val="22"/>
          <w:lang w:eastAsia="en-US"/>
        </w:rPr>
        <w:t xml:space="preserve"> Díla</w:t>
      </w:r>
      <w:r w:rsidRPr="00723721">
        <w:rPr>
          <w:rFonts w:asciiTheme="minorHAnsi" w:eastAsiaTheme="minorHAnsi" w:hAnsiTheme="minorHAnsi" w:cstheme="minorHAnsi"/>
          <w:sz w:val="22"/>
          <w:szCs w:val="22"/>
          <w:lang w:eastAsia="en-US"/>
        </w:rPr>
        <w:t xml:space="preserve"> bude po dobu 2 týdnů od převze</w:t>
      </w:r>
      <w:r w:rsidR="00393245" w:rsidRPr="00723721">
        <w:rPr>
          <w:rFonts w:asciiTheme="minorHAnsi" w:eastAsiaTheme="minorHAnsi" w:hAnsiTheme="minorHAnsi" w:cstheme="minorHAnsi"/>
          <w:sz w:val="22"/>
          <w:szCs w:val="22"/>
          <w:lang w:eastAsia="en-US"/>
        </w:rPr>
        <w:t xml:space="preserve">tí Díla </w:t>
      </w:r>
      <w:r w:rsidRPr="00723721">
        <w:rPr>
          <w:rFonts w:asciiTheme="minorHAnsi" w:eastAsiaTheme="minorHAnsi" w:hAnsiTheme="minorHAnsi" w:cstheme="minorHAnsi"/>
          <w:sz w:val="22"/>
          <w:szCs w:val="22"/>
          <w:lang w:eastAsia="en-US"/>
        </w:rPr>
        <w:t>probíhat testovací provoz</w:t>
      </w:r>
      <w:r w:rsidR="00723721" w:rsidRPr="00723721">
        <w:rPr>
          <w:rFonts w:asciiTheme="minorHAnsi" w:eastAsiaTheme="minorHAnsi" w:hAnsiTheme="minorHAnsi" w:cstheme="minorHAnsi"/>
          <w:sz w:val="22"/>
          <w:szCs w:val="22"/>
          <w:lang w:eastAsia="en-US"/>
        </w:rPr>
        <w:t xml:space="preserve">. </w:t>
      </w:r>
    </w:p>
    <w:p w14:paraId="128C8166" w14:textId="77777777" w:rsidR="00A21740" w:rsidRPr="00FF668E" w:rsidRDefault="00A21740">
      <w:pPr>
        <w:pStyle w:val="Odstavecseseznamem"/>
        <w:numPr>
          <w:ilvl w:val="0"/>
          <w:numId w:val="0"/>
        </w:numPr>
        <w:ind w:left="360"/>
        <w:jc w:val="both"/>
        <w:rPr>
          <w:rFonts w:asciiTheme="minorHAnsi" w:eastAsiaTheme="minorHAnsi" w:hAnsiTheme="minorHAnsi" w:cstheme="minorHAnsi"/>
          <w:sz w:val="22"/>
          <w:szCs w:val="22"/>
          <w:lang w:eastAsia="en-US"/>
        </w:rPr>
      </w:pPr>
    </w:p>
    <w:p w14:paraId="334CD63C" w14:textId="26E18FC7" w:rsidR="00A21740" w:rsidRPr="00FF668E"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lastRenderedPageBreak/>
        <w:t xml:space="preserve">Podkladem k závěrečné akceptaci, která se ještě nepovažuje za předání </w:t>
      </w:r>
      <w:r w:rsidR="005B1E80">
        <w:rPr>
          <w:rFonts w:asciiTheme="minorHAnsi" w:eastAsiaTheme="minorHAnsi" w:hAnsiTheme="minorHAnsi" w:cstheme="minorHAnsi"/>
          <w:sz w:val="22"/>
          <w:szCs w:val="22"/>
          <w:lang w:eastAsia="en-US"/>
        </w:rPr>
        <w:t>D</w:t>
      </w:r>
      <w:r w:rsidR="005B1E80" w:rsidRPr="00FF668E">
        <w:rPr>
          <w:rFonts w:asciiTheme="minorHAnsi" w:eastAsiaTheme="minorHAnsi" w:hAnsiTheme="minorHAnsi" w:cstheme="minorHAnsi"/>
          <w:sz w:val="22"/>
          <w:szCs w:val="22"/>
          <w:lang w:eastAsia="en-US"/>
        </w:rPr>
        <w:t>íla</w:t>
      </w:r>
      <w:r w:rsidRPr="00FF668E">
        <w:rPr>
          <w:rFonts w:asciiTheme="minorHAnsi" w:eastAsiaTheme="minorHAnsi" w:hAnsiTheme="minorHAnsi" w:cstheme="minorHAnsi"/>
          <w:sz w:val="22"/>
          <w:szCs w:val="22"/>
          <w:lang w:eastAsia="en-US"/>
        </w:rPr>
        <w:t>, je odstranění vad všech kategorií.</w:t>
      </w:r>
    </w:p>
    <w:p w14:paraId="25C38DC5" w14:textId="77777777" w:rsidR="00A21740" w:rsidRPr="00FF668E" w:rsidRDefault="00A21740">
      <w:pPr>
        <w:pStyle w:val="Odstavecseseznamem"/>
        <w:numPr>
          <w:ilvl w:val="0"/>
          <w:numId w:val="0"/>
        </w:numPr>
        <w:ind w:left="360"/>
        <w:jc w:val="both"/>
        <w:rPr>
          <w:rFonts w:asciiTheme="minorHAnsi" w:eastAsiaTheme="minorHAnsi" w:hAnsiTheme="minorHAnsi" w:cstheme="minorHAnsi"/>
          <w:sz w:val="22"/>
          <w:szCs w:val="22"/>
          <w:lang w:eastAsia="en-US"/>
        </w:rPr>
      </w:pPr>
    </w:p>
    <w:p w14:paraId="5A228D77" w14:textId="36559FE2" w:rsidR="00A21740" w:rsidRPr="00FF668E"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 xml:space="preserve">Vadami </w:t>
      </w:r>
      <w:r w:rsidR="00034B25">
        <w:rPr>
          <w:rFonts w:asciiTheme="minorHAnsi" w:eastAsiaTheme="minorHAnsi" w:hAnsiTheme="minorHAnsi" w:cstheme="minorHAnsi"/>
          <w:sz w:val="22"/>
          <w:szCs w:val="22"/>
          <w:lang w:eastAsia="en-US"/>
        </w:rPr>
        <w:t>D</w:t>
      </w:r>
      <w:r w:rsidR="00034B25" w:rsidRPr="00FF668E">
        <w:rPr>
          <w:rFonts w:asciiTheme="minorHAnsi" w:eastAsiaTheme="minorHAnsi" w:hAnsiTheme="minorHAnsi" w:cstheme="minorHAnsi"/>
          <w:sz w:val="22"/>
          <w:szCs w:val="22"/>
          <w:lang w:eastAsia="en-US"/>
        </w:rPr>
        <w:t xml:space="preserve">íla </w:t>
      </w:r>
      <w:r w:rsidRPr="00FF668E">
        <w:rPr>
          <w:rFonts w:asciiTheme="minorHAnsi" w:eastAsiaTheme="minorHAnsi" w:hAnsiTheme="minorHAnsi" w:cstheme="minorHAnsi"/>
          <w:sz w:val="22"/>
          <w:szCs w:val="22"/>
          <w:lang w:eastAsia="en-US"/>
        </w:rPr>
        <w:t>se rozumí zejména</w:t>
      </w:r>
      <w:r w:rsidR="00B05AAC" w:rsidRPr="00FF668E">
        <w:rPr>
          <w:rFonts w:asciiTheme="minorHAnsi" w:eastAsiaTheme="minorHAnsi" w:hAnsiTheme="minorHAnsi" w:cstheme="minorHAnsi"/>
          <w:sz w:val="22"/>
          <w:szCs w:val="22"/>
          <w:lang w:eastAsia="en-US"/>
        </w:rPr>
        <w:t xml:space="preserve"> </w:t>
      </w:r>
      <w:r w:rsidRPr="00FF668E">
        <w:rPr>
          <w:rFonts w:asciiTheme="minorHAnsi" w:eastAsiaTheme="minorHAnsi" w:hAnsiTheme="minorHAnsi" w:cstheme="minorHAnsi"/>
          <w:sz w:val="22"/>
          <w:szCs w:val="22"/>
          <w:lang w:eastAsia="en-US"/>
        </w:rPr>
        <w:t>odchylka v kvantitě, kvalitě, rozsahu, termínech nebo parametrech díla stanovených touto smlouvou, zadávací dokumentací a obecně závaznými předpisy.</w:t>
      </w:r>
    </w:p>
    <w:p w14:paraId="7A99F255" w14:textId="77777777" w:rsidR="00A21740" w:rsidRPr="00FF668E" w:rsidRDefault="00A21740">
      <w:pPr>
        <w:pStyle w:val="Odstavecseseznamem"/>
        <w:numPr>
          <w:ilvl w:val="0"/>
          <w:numId w:val="0"/>
        </w:numPr>
        <w:ind w:left="360"/>
        <w:jc w:val="both"/>
        <w:rPr>
          <w:rFonts w:asciiTheme="minorHAnsi" w:eastAsiaTheme="minorHAnsi" w:hAnsiTheme="minorHAnsi" w:cstheme="minorHAnsi"/>
          <w:sz w:val="22"/>
          <w:szCs w:val="22"/>
          <w:lang w:eastAsia="en-US"/>
        </w:rPr>
      </w:pPr>
    </w:p>
    <w:p w14:paraId="3C1DB81A" w14:textId="24B5D44A" w:rsidR="00A21740" w:rsidRDefault="00460EF0" w:rsidP="00BB2C7A">
      <w:pPr>
        <w:pStyle w:val="Odstavecseseznamem"/>
        <w:numPr>
          <w:ilvl w:val="1"/>
          <w:numId w:val="5"/>
        </w:numPr>
        <w:jc w:val="both"/>
        <w:rPr>
          <w:rFonts w:asciiTheme="minorHAnsi" w:eastAsiaTheme="minorHAnsi" w:hAnsiTheme="minorHAnsi" w:cstheme="minorHAnsi"/>
          <w:sz w:val="22"/>
          <w:szCs w:val="22"/>
          <w:lang w:eastAsia="en-US"/>
        </w:rPr>
      </w:pPr>
      <w:r w:rsidRPr="004421E1">
        <w:rPr>
          <w:rFonts w:asciiTheme="minorHAnsi" w:eastAsiaTheme="minorHAnsi" w:hAnsiTheme="minorHAnsi" w:cstheme="minorHAnsi"/>
          <w:sz w:val="22"/>
          <w:szCs w:val="22"/>
          <w:lang w:eastAsia="en-US"/>
        </w:rPr>
        <w:t xml:space="preserve">Předání </w:t>
      </w:r>
      <w:r w:rsidR="00F3095A" w:rsidRPr="004421E1">
        <w:rPr>
          <w:rFonts w:asciiTheme="minorHAnsi" w:eastAsiaTheme="minorHAnsi" w:hAnsiTheme="minorHAnsi" w:cstheme="minorHAnsi"/>
          <w:sz w:val="22"/>
          <w:szCs w:val="22"/>
          <w:lang w:eastAsia="en-US"/>
        </w:rPr>
        <w:t>Díla</w:t>
      </w:r>
      <w:r w:rsidRPr="004421E1">
        <w:rPr>
          <w:rFonts w:asciiTheme="minorHAnsi" w:eastAsiaTheme="minorHAnsi" w:hAnsiTheme="minorHAnsi" w:cstheme="minorHAnsi"/>
          <w:sz w:val="22"/>
          <w:szCs w:val="22"/>
          <w:lang w:eastAsia="en-US"/>
        </w:rPr>
        <w:t xml:space="preserve"> se uskuteční fyzickým převzetím (u dokumentace </w:t>
      </w:r>
      <w:r w:rsidR="002F32F8">
        <w:rPr>
          <w:rFonts w:asciiTheme="minorHAnsi" w:eastAsiaTheme="minorHAnsi" w:hAnsiTheme="minorHAnsi" w:cstheme="minorHAnsi"/>
          <w:sz w:val="22"/>
          <w:szCs w:val="22"/>
          <w:lang w:eastAsia="en-US"/>
        </w:rPr>
        <w:t>převzetím</w:t>
      </w:r>
      <w:r w:rsidRPr="004421E1">
        <w:rPr>
          <w:rFonts w:asciiTheme="minorHAnsi" w:eastAsiaTheme="minorHAnsi" w:hAnsiTheme="minorHAnsi" w:cstheme="minorHAnsi"/>
          <w:sz w:val="22"/>
          <w:szCs w:val="22"/>
          <w:lang w:eastAsia="en-US"/>
        </w:rPr>
        <w:t xml:space="preserve"> elektronické verze příslušné dokumentace</w:t>
      </w:r>
      <w:r w:rsidR="006E607F">
        <w:rPr>
          <w:rFonts w:asciiTheme="minorHAnsi" w:eastAsiaTheme="minorHAnsi" w:hAnsiTheme="minorHAnsi" w:cstheme="minorHAnsi"/>
          <w:sz w:val="22"/>
          <w:szCs w:val="22"/>
          <w:lang w:eastAsia="en-US"/>
        </w:rPr>
        <w:t xml:space="preserve"> na USB </w:t>
      </w:r>
      <w:proofErr w:type="spellStart"/>
      <w:r w:rsidR="006E607F">
        <w:rPr>
          <w:rFonts w:asciiTheme="minorHAnsi" w:eastAsiaTheme="minorHAnsi" w:hAnsiTheme="minorHAnsi" w:cstheme="minorHAnsi"/>
          <w:sz w:val="22"/>
          <w:szCs w:val="22"/>
          <w:lang w:eastAsia="en-US"/>
        </w:rPr>
        <w:t>flash</w:t>
      </w:r>
      <w:proofErr w:type="spellEnd"/>
      <w:r w:rsidR="006E607F">
        <w:rPr>
          <w:rFonts w:asciiTheme="minorHAnsi" w:eastAsiaTheme="minorHAnsi" w:hAnsiTheme="minorHAnsi" w:cstheme="minorHAnsi"/>
          <w:sz w:val="22"/>
          <w:szCs w:val="22"/>
          <w:lang w:eastAsia="en-US"/>
        </w:rPr>
        <w:t xml:space="preserve"> disku</w:t>
      </w:r>
      <w:r w:rsidRPr="004421E1">
        <w:rPr>
          <w:rFonts w:asciiTheme="minorHAnsi" w:eastAsiaTheme="minorHAnsi" w:hAnsiTheme="minorHAnsi" w:cstheme="minorHAnsi"/>
          <w:sz w:val="22"/>
          <w:szCs w:val="22"/>
          <w:lang w:eastAsia="en-US"/>
        </w:rPr>
        <w:t xml:space="preserve">) Objednatelem. Předání </w:t>
      </w:r>
      <w:r w:rsidR="00A123B1" w:rsidRPr="004421E1">
        <w:rPr>
          <w:rFonts w:asciiTheme="minorHAnsi" w:eastAsiaTheme="minorHAnsi" w:hAnsiTheme="minorHAnsi" w:cstheme="minorHAnsi"/>
          <w:sz w:val="22"/>
          <w:szCs w:val="22"/>
          <w:lang w:eastAsia="en-US"/>
        </w:rPr>
        <w:t>Díla</w:t>
      </w:r>
      <w:r w:rsidRPr="004421E1">
        <w:rPr>
          <w:rFonts w:asciiTheme="minorHAnsi" w:eastAsiaTheme="minorHAnsi" w:hAnsiTheme="minorHAnsi" w:cstheme="minorHAnsi"/>
          <w:sz w:val="22"/>
          <w:szCs w:val="22"/>
          <w:lang w:eastAsia="en-US"/>
        </w:rPr>
        <w:t xml:space="preserve"> bude oboustranně stvrzeno podpisem předávacího protokolu. Předávací protokol bude podepsán oprávněnými zástupci obou smluvních stran. Dílo se považuje za převzaté a předané okamžikem podpisu předávacího protokolu, v němž Objednatel prohlásí, že </w:t>
      </w:r>
      <w:r w:rsidR="0046504C" w:rsidRPr="004421E1">
        <w:rPr>
          <w:rFonts w:asciiTheme="minorHAnsi" w:eastAsiaTheme="minorHAnsi" w:hAnsiTheme="minorHAnsi" w:cstheme="minorHAnsi"/>
          <w:sz w:val="22"/>
          <w:szCs w:val="22"/>
          <w:lang w:eastAsia="en-US"/>
        </w:rPr>
        <w:t xml:space="preserve">Dílo </w:t>
      </w:r>
      <w:r w:rsidRPr="004421E1">
        <w:rPr>
          <w:rFonts w:asciiTheme="minorHAnsi" w:eastAsiaTheme="minorHAnsi" w:hAnsiTheme="minorHAnsi" w:cstheme="minorHAnsi"/>
          <w:sz w:val="22"/>
          <w:szCs w:val="22"/>
          <w:lang w:eastAsia="en-US"/>
        </w:rPr>
        <w:t>přejímá.</w:t>
      </w:r>
    </w:p>
    <w:p w14:paraId="1BEE2C54" w14:textId="77777777" w:rsidR="00323771" w:rsidRPr="004421E1" w:rsidRDefault="00323771" w:rsidP="00323771">
      <w:pPr>
        <w:pStyle w:val="Odstavecseseznamem"/>
        <w:numPr>
          <w:ilvl w:val="0"/>
          <w:numId w:val="0"/>
        </w:numPr>
        <w:ind w:left="360"/>
        <w:jc w:val="both"/>
        <w:rPr>
          <w:rFonts w:asciiTheme="minorHAnsi" w:eastAsiaTheme="minorHAnsi" w:hAnsiTheme="minorHAnsi" w:cstheme="minorHAnsi"/>
          <w:sz w:val="22"/>
          <w:szCs w:val="22"/>
          <w:lang w:eastAsia="en-US"/>
        </w:rPr>
      </w:pPr>
    </w:p>
    <w:p w14:paraId="5B2C9FAD" w14:textId="47F29854" w:rsidR="00A21740" w:rsidRPr="00FF668E"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 xml:space="preserve">Předávací protokol musí obsahovat předmět a charakteristiku předmětu </w:t>
      </w:r>
      <w:r w:rsidR="00890D5A">
        <w:rPr>
          <w:rFonts w:asciiTheme="minorHAnsi" w:eastAsiaTheme="minorHAnsi" w:hAnsiTheme="minorHAnsi" w:cstheme="minorHAnsi"/>
          <w:sz w:val="22"/>
          <w:szCs w:val="22"/>
          <w:lang w:eastAsia="en-US"/>
        </w:rPr>
        <w:t>D</w:t>
      </w:r>
      <w:r w:rsidR="00890D5A" w:rsidRPr="00FF668E">
        <w:rPr>
          <w:rFonts w:asciiTheme="minorHAnsi" w:eastAsiaTheme="minorHAnsi" w:hAnsiTheme="minorHAnsi" w:cstheme="minorHAnsi"/>
          <w:sz w:val="22"/>
          <w:szCs w:val="22"/>
          <w:lang w:eastAsia="en-US"/>
        </w:rPr>
        <w:t>íla</w:t>
      </w:r>
      <w:r w:rsidRPr="00FF668E">
        <w:rPr>
          <w:rFonts w:asciiTheme="minorHAnsi" w:eastAsiaTheme="minorHAnsi" w:hAnsiTheme="minorHAnsi" w:cstheme="minorHAnsi"/>
          <w:sz w:val="22"/>
          <w:szCs w:val="22"/>
          <w:lang w:eastAsia="en-US"/>
        </w:rPr>
        <w:t xml:space="preserve">, jakož i prohlášení Objednatele dle </w:t>
      </w:r>
      <w:proofErr w:type="spellStart"/>
      <w:r w:rsidRPr="00FF668E">
        <w:rPr>
          <w:rFonts w:asciiTheme="minorHAnsi" w:eastAsiaTheme="minorHAnsi" w:hAnsiTheme="minorHAnsi" w:cstheme="minorHAnsi"/>
          <w:sz w:val="22"/>
          <w:szCs w:val="22"/>
          <w:lang w:eastAsia="en-US"/>
        </w:rPr>
        <w:t>ust</w:t>
      </w:r>
      <w:proofErr w:type="spellEnd"/>
      <w:r w:rsidRPr="00FF668E">
        <w:rPr>
          <w:rFonts w:asciiTheme="minorHAnsi" w:eastAsiaTheme="minorHAnsi" w:hAnsiTheme="minorHAnsi" w:cstheme="minorHAnsi"/>
          <w:sz w:val="22"/>
          <w:szCs w:val="22"/>
          <w:lang w:eastAsia="en-US"/>
        </w:rPr>
        <w:t xml:space="preserve">. § 2605 </w:t>
      </w:r>
      <w:proofErr w:type="spellStart"/>
      <w:r w:rsidRPr="00FF668E">
        <w:rPr>
          <w:rFonts w:asciiTheme="minorHAnsi" w:eastAsiaTheme="minorHAnsi" w:hAnsiTheme="minorHAnsi" w:cstheme="minorHAnsi"/>
          <w:sz w:val="22"/>
          <w:szCs w:val="22"/>
          <w:lang w:eastAsia="en-US"/>
        </w:rPr>
        <w:t>Obč</w:t>
      </w:r>
      <w:proofErr w:type="spellEnd"/>
      <w:r w:rsidRPr="00FF668E">
        <w:rPr>
          <w:rFonts w:asciiTheme="minorHAnsi" w:eastAsiaTheme="minorHAnsi" w:hAnsiTheme="minorHAnsi" w:cstheme="minorHAnsi"/>
          <w:sz w:val="22"/>
          <w:szCs w:val="22"/>
          <w:lang w:eastAsia="en-US"/>
        </w:rPr>
        <w:t xml:space="preserve">. zák., že </w:t>
      </w:r>
      <w:r w:rsidR="00890D5A">
        <w:rPr>
          <w:rFonts w:asciiTheme="minorHAnsi" w:eastAsiaTheme="minorHAnsi" w:hAnsiTheme="minorHAnsi" w:cstheme="minorHAnsi"/>
          <w:sz w:val="22"/>
          <w:szCs w:val="22"/>
          <w:lang w:eastAsia="en-US"/>
        </w:rPr>
        <w:t>D</w:t>
      </w:r>
      <w:r w:rsidR="00890D5A" w:rsidRPr="00FF668E">
        <w:rPr>
          <w:rFonts w:asciiTheme="minorHAnsi" w:eastAsiaTheme="minorHAnsi" w:hAnsiTheme="minorHAnsi" w:cstheme="minorHAnsi"/>
          <w:sz w:val="22"/>
          <w:szCs w:val="22"/>
          <w:lang w:eastAsia="en-US"/>
        </w:rPr>
        <w:t xml:space="preserve">ílo </w:t>
      </w:r>
      <w:r w:rsidRPr="00FF668E">
        <w:rPr>
          <w:rFonts w:asciiTheme="minorHAnsi" w:eastAsiaTheme="minorHAnsi" w:hAnsiTheme="minorHAnsi" w:cstheme="minorHAnsi"/>
          <w:sz w:val="22"/>
          <w:szCs w:val="22"/>
          <w:lang w:eastAsia="en-US"/>
        </w:rPr>
        <w:t xml:space="preserve">přejímá poté, co byla předvedena jeho způsobilost sloužit svému účelu. Předávací protokol bude vyhotoven </w:t>
      </w:r>
      <w:r w:rsidR="002620D3">
        <w:rPr>
          <w:rFonts w:asciiTheme="minorHAnsi" w:eastAsiaTheme="minorHAnsi" w:hAnsiTheme="minorHAnsi" w:cstheme="minorHAnsi"/>
          <w:sz w:val="22"/>
          <w:szCs w:val="22"/>
          <w:lang w:eastAsia="en-US"/>
        </w:rPr>
        <w:t xml:space="preserve">minimálně ve 2 (dvou) </w:t>
      </w:r>
      <w:r w:rsidRPr="00FF668E">
        <w:rPr>
          <w:rFonts w:asciiTheme="minorHAnsi" w:eastAsiaTheme="minorHAnsi" w:hAnsiTheme="minorHAnsi" w:cstheme="minorHAnsi"/>
          <w:sz w:val="22"/>
          <w:szCs w:val="22"/>
          <w:lang w:eastAsia="en-US"/>
        </w:rPr>
        <w:t>stejnopisech, z nichž jeden obdrží Zhotovitel a</w:t>
      </w:r>
      <w:r w:rsidR="009B4648" w:rsidRPr="00FF668E">
        <w:rPr>
          <w:rFonts w:asciiTheme="minorHAnsi" w:eastAsiaTheme="minorHAnsi" w:hAnsiTheme="minorHAnsi" w:cstheme="minorHAnsi"/>
          <w:sz w:val="22"/>
          <w:szCs w:val="22"/>
          <w:lang w:eastAsia="en-US"/>
        </w:rPr>
        <w:t> </w:t>
      </w:r>
      <w:r w:rsidR="009D6ED1">
        <w:rPr>
          <w:rFonts w:asciiTheme="minorHAnsi" w:eastAsiaTheme="minorHAnsi" w:hAnsiTheme="minorHAnsi" w:cstheme="minorHAnsi"/>
          <w:sz w:val="22"/>
          <w:szCs w:val="22"/>
          <w:lang w:eastAsia="en-US"/>
        </w:rPr>
        <w:t>jeden</w:t>
      </w:r>
      <w:r w:rsidR="009D6ED1" w:rsidRPr="00FF668E">
        <w:rPr>
          <w:rFonts w:asciiTheme="minorHAnsi" w:eastAsiaTheme="minorHAnsi" w:hAnsiTheme="minorHAnsi" w:cstheme="minorHAnsi"/>
          <w:sz w:val="22"/>
          <w:szCs w:val="22"/>
          <w:lang w:eastAsia="en-US"/>
        </w:rPr>
        <w:t xml:space="preserve"> </w:t>
      </w:r>
      <w:r w:rsidRPr="00FF668E">
        <w:rPr>
          <w:rFonts w:asciiTheme="minorHAnsi" w:eastAsiaTheme="minorHAnsi" w:hAnsiTheme="minorHAnsi" w:cstheme="minorHAnsi"/>
          <w:sz w:val="22"/>
          <w:szCs w:val="22"/>
          <w:lang w:eastAsia="en-US"/>
        </w:rPr>
        <w:t xml:space="preserve">Objednatel. Každý stejnopis bude podepsán oběma stranami a má právní sílu originálu. Objednatel je oprávněn odmítnout </w:t>
      </w:r>
      <w:r w:rsidR="00890D5A">
        <w:rPr>
          <w:rFonts w:asciiTheme="minorHAnsi" w:eastAsiaTheme="minorHAnsi" w:hAnsiTheme="minorHAnsi" w:cstheme="minorHAnsi"/>
          <w:sz w:val="22"/>
          <w:szCs w:val="22"/>
          <w:lang w:eastAsia="en-US"/>
        </w:rPr>
        <w:t>D</w:t>
      </w:r>
      <w:r w:rsidR="00890D5A" w:rsidRPr="00FF668E">
        <w:rPr>
          <w:rFonts w:asciiTheme="minorHAnsi" w:eastAsiaTheme="minorHAnsi" w:hAnsiTheme="minorHAnsi" w:cstheme="minorHAnsi"/>
          <w:sz w:val="22"/>
          <w:szCs w:val="22"/>
          <w:lang w:eastAsia="en-US"/>
        </w:rPr>
        <w:t xml:space="preserve">ílo </w:t>
      </w:r>
      <w:r w:rsidRPr="00FF668E">
        <w:rPr>
          <w:rFonts w:asciiTheme="minorHAnsi" w:eastAsiaTheme="minorHAnsi" w:hAnsiTheme="minorHAnsi" w:cstheme="minorHAnsi"/>
          <w:sz w:val="22"/>
          <w:szCs w:val="22"/>
          <w:lang w:eastAsia="en-US"/>
        </w:rPr>
        <w:t xml:space="preserve">převzít, pokud se objeví jakékoliv vady a nedodělky včetně těch, které nebrání řádnému užívání </w:t>
      </w:r>
      <w:r w:rsidR="00CF6848">
        <w:rPr>
          <w:rFonts w:asciiTheme="minorHAnsi" w:eastAsiaTheme="minorHAnsi" w:hAnsiTheme="minorHAnsi" w:cstheme="minorHAnsi"/>
          <w:sz w:val="22"/>
          <w:szCs w:val="22"/>
          <w:lang w:eastAsia="en-US"/>
        </w:rPr>
        <w:t>D</w:t>
      </w:r>
      <w:r w:rsidR="00CF6848" w:rsidRPr="00FF668E">
        <w:rPr>
          <w:rFonts w:asciiTheme="minorHAnsi" w:eastAsiaTheme="minorHAnsi" w:hAnsiTheme="minorHAnsi" w:cstheme="minorHAnsi"/>
          <w:sz w:val="22"/>
          <w:szCs w:val="22"/>
          <w:lang w:eastAsia="en-US"/>
        </w:rPr>
        <w:t>íla</w:t>
      </w:r>
      <w:r w:rsidRPr="00FF668E">
        <w:rPr>
          <w:rFonts w:asciiTheme="minorHAnsi" w:eastAsiaTheme="minorHAnsi" w:hAnsiTheme="minorHAnsi" w:cstheme="minorHAnsi"/>
          <w:sz w:val="22"/>
          <w:szCs w:val="22"/>
          <w:lang w:eastAsia="en-US"/>
        </w:rPr>
        <w:t>.</w:t>
      </w:r>
    </w:p>
    <w:p w14:paraId="59F68EB5" w14:textId="77777777" w:rsidR="00A21740" w:rsidRPr="00FF668E" w:rsidRDefault="00A21740">
      <w:pPr>
        <w:pStyle w:val="Odstavecseseznamem"/>
        <w:numPr>
          <w:ilvl w:val="0"/>
          <w:numId w:val="0"/>
        </w:numPr>
        <w:ind w:left="360"/>
        <w:jc w:val="both"/>
        <w:rPr>
          <w:rFonts w:asciiTheme="minorHAnsi" w:eastAsiaTheme="minorHAnsi" w:hAnsiTheme="minorHAnsi" w:cstheme="minorHAnsi"/>
          <w:sz w:val="22"/>
          <w:szCs w:val="22"/>
          <w:lang w:eastAsia="en-US"/>
        </w:rPr>
      </w:pPr>
    </w:p>
    <w:p w14:paraId="62CD8DF1" w14:textId="358D7D65" w:rsidR="00A21740" w:rsidRPr="00E61098" w:rsidRDefault="00460EF0">
      <w:pPr>
        <w:pStyle w:val="Odstavecseseznamem"/>
        <w:numPr>
          <w:ilvl w:val="1"/>
          <w:numId w:val="5"/>
        </w:numPr>
        <w:jc w:val="both"/>
        <w:rPr>
          <w:rFonts w:asciiTheme="minorHAnsi" w:eastAsiaTheme="minorHAnsi" w:hAnsiTheme="minorHAnsi" w:cstheme="minorHAnsi"/>
          <w:sz w:val="22"/>
          <w:szCs w:val="22"/>
          <w:lang w:eastAsia="en-US"/>
        </w:rPr>
      </w:pPr>
      <w:r w:rsidRPr="00E61098">
        <w:rPr>
          <w:rFonts w:asciiTheme="minorHAnsi" w:eastAsiaTheme="minorHAnsi" w:hAnsiTheme="minorHAnsi" w:cstheme="minorHAnsi"/>
          <w:sz w:val="22"/>
          <w:szCs w:val="22"/>
          <w:lang w:eastAsia="en-US"/>
        </w:rPr>
        <w:t>Veškerá dokumentace projektu bude Zhotovitelem Objednateli předávána v originálech, a to jak ve formě listinných dokumentů</w:t>
      </w:r>
      <w:r w:rsidR="00A124C9" w:rsidRPr="00E61098">
        <w:rPr>
          <w:rFonts w:asciiTheme="minorHAnsi" w:eastAsiaTheme="minorHAnsi" w:hAnsiTheme="minorHAnsi" w:cstheme="minorHAnsi"/>
          <w:sz w:val="22"/>
          <w:szCs w:val="22"/>
          <w:lang w:eastAsia="en-US"/>
        </w:rPr>
        <w:t xml:space="preserve"> (pokud originály dokumentů existují v listinné podobě)</w:t>
      </w:r>
      <w:r w:rsidRPr="00E61098">
        <w:rPr>
          <w:rFonts w:asciiTheme="minorHAnsi" w:eastAsiaTheme="minorHAnsi" w:hAnsiTheme="minorHAnsi" w:cstheme="minorHAnsi"/>
          <w:sz w:val="22"/>
          <w:szCs w:val="22"/>
          <w:lang w:eastAsia="en-US"/>
        </w:rPr>
        <w:t>, tak v elektronické editovatelné podobě. Veškerá dokumentace</w:t>
      </w:r>
      <w:r w:rsidR="004521CA" w:rsidRPr="00E61098">
        <w:rPr>
          <w:rFonts w:asciiTheme="minorHAnsi" w:eastAsiaTheme="minorHAnsi" w:hAnsiTheme="minorHAnsi" w:cstheme="minorHAnsi"/>
          <w:sz w:val="22"/>
          <w:szCs w:val="22"/>
          <w:lang w:eastAsia="en-US"/>
        </w:rPr>
        <w:t xml:space="preserve"> k Dílu</w:t>
      </w:r>
      <w:r w:rsidRPr="00E61098">
        <w:rPr>
          <w:rFonts w:asciiTheme="minorHAnsi" w:eastAsiaTheme="minorHAnsi" w:hAnsiTheme="minorHAnsi" w:cstheme="minorHAnsi"/>
          <w:sz w:val="22"/>
          <w:szCs w:val="22"/>
          <w:lang w:eastAsia="en-US"/>
        </w:rPr>
        <w:t xml:space="preserve"> musí být zhotovena výhradně v českém jazyce, bude dodána v 1 vyhotovení v elektronické formě ve standardních formátech (např. MS Office, .</w:t>
      </w:r>
      <w:proofErr w:type="spellStart"/>
      <w:r w:rsidRPr="00E61098">
        <w:rPr>
          <w:rFonts w:asciiTheme="minorHAnsi" w:eastAsiaTheme="minorHAnsi" w:hAnsiTheme="minorHAnsi" w:cstheme="minorHAnsi"/>
          <w:sz w:val="22"/>
          <w:szCs w:val="22"/>
          <w:lang w:eastAsia="en-US"/>
        </w:rPr>
        <w:t>dwg</w:t>
      </w:r>
      <w:proofErr w:type="spellEnd"/>
      <w:r w:rsidRPr="00E61098">
        <w:rPr>
          <w:rFonts w:asciiTheme="minorHAnsi" w:eastAsiaTheme="minorHAnsi" w:hAnsiTheme="minorHAnsi" w:cstheme="minorHAnsi"/>
          <w:sz w:val="22"/>
          <w:szCs w:val="22"/>
          <w:lang w:eastAsia="en-US"/>
        </w:rPr>
        <w:t>, .</w:t>
      </w:r>
      <w:proofErr w:type="spellStart"/>
      <w:r w:rsidRPr="00E61098">
        <w:rPr>
          <w:rFonts w:asciiTheme="minorHAnsi" w:eastAsiaTheme="minorHAnsi" w:hAnsiTheme="minorHAnsi" w:cstheme="minorHAnsi"/>
          <w:sz w:val="22"/>
          <w:szCs w:val="22"/>
          <w:lang w:eastAsia="en-US"/>
        </w:rPr>
        <w:t>trc</w:t>
      </w:r>
      <w:proofErr w:type="spellEnd"/>
      <w:r w:rsidRPr="00E61098">
        <w:rPr>
          <w:rFonts w:asciiTheme="minorHAnsi" w:eastAsiaTheme="minorHAnsi" w:hAnsiTheme="minorHAnsi" w:cstheme="minorHAnsi"/>
          <w:sz w:val="22"/>
          <w:szCs w:val="22"/>
          <w:lang w:eastAsia="en-US"/>
        </w:rPr>
        <w:t xml:space="preserve"> apod.) používaných Objednatelem</w:t>
      </w:r>
      <w:r w:rsidR="002F4CEA" w:rsidRPr="00E61098">
        <w:rPr>
          <w:rFonts w:asciiTheme="minorHAnsi" w:eastAsiaTheme="minorHAnsi" w:hAnsiTheme="minorHAnsi" w:cstheme="minorHAnsi"/>
          <w:sz w:val="22"/>
          <w:szCs w:val="22"/>
          <w:lang w:eastAsia="en-US"/>
        </w:rPr>
        <w:t xml:space="preserve">, a předána Objednateli na datovém nosiči – USB </w:t>
      </w:r>
      <w:proofErr w:type="spellStart"/>
      <w:r w:rsidR="002F4CEA" w:rsidRPr="00E61098">
        <w:rPr>
          <w:rFonts w:asciiTheme="minorHAnsi" w:eastAsiaTheme="minorHAnsi" w:hAnsiTheme="minorHAnsi" w:cstheme="minorHAnsi"/>
          <w:sz w:val="22"/>
          <w:szCs w:val="22"/>
          <w:lang w:eastAsia="en-US"/>
        </w:rPr>
        <w:t>flash</w:t>
      </w:r>
      <w:proofErr w:type="spellEnd"/>
      <w:r w:rsidR="002F4CEA" w:rsidRPr="00E61098">
        <w:rPr>
          <w:rFonts w:asciiTheme="minorHAnsi" w:eastAsiaTheme="minorHAnsi" w:hAnsiTheme="minorHAnsi" w:cstheme="minorHAnsi"/>
          <w:sz w:val="22"/>
          <w:szCs w:val="22"/>
          <w:lang w:eastAsia="en-US"/>
        </w:rPr>
        <w:t xml:space="preserve"> disku. </w:t>
      </w:r>
      <w:r w:rsidRPr="00E61098">
        <w:rPr>
          <w:rFonts w:asciiTheme="minorHAnsi" w:eastAsiaTheme="minorHAnsi" w:hAnsiTheme="minorHAnsi" w:cstheme="minorHAnsi"/>
          <w:sz w:val="22"/>
          <w:szCs w:val="22"/>
          <w:lang w:eastAsia="en-US"/>
        </w:rPr>
        <w:t xml:space="preserve">Předána bude projektová dokumentace v rozsahu odpovídajícím předmětu </w:t>
      </w:r>
      <w:r w:rsidR="00FD6BD5" w:rsidRPr="00E61098">
        <w:rPr>
          <w:rFonts w:asciiTheme="minorHAnsi" w:eastAsiaTheme="minorHAnsi" w:hAnsiTheme="minorHAnsi" w:cstheme="minorHAnsi"/>
          <w:sz w:val="22"/>
          <w:szCs w:val="22"/>
          <w:lang w:eastAsia="en-US"/>
        </w:rPr>
        <w:t>Díla</w:t>
      </w:r>
      <w:r w:rsidRPr="00E61098">
        <w:rPr>
          <w:rFonts w:asciiTheme="minorHAnsi" w:eastAsiaTheme="minorHAnsi" w:hAnsiTheme="minorHAnsi" w:cstheme="minorHAnsi"/>
          <w:sz w:val="22"/>
          <w:szCs w:val="22"/>
          <w:lang w:eastAsia="en-US"/>
        </w:rPr>
        <w:t xml:space="preserve">, zejména pak technická dokumentace díla (dokumentace skutečného provedení), zápisy z projektových porad a další odpovídající podklady nebo dokumenty související s plněním a dodáním předmětu </w:t>
      </w:r>
      <w:r w:rsidR="005B75B6" w:rsidRPr="00E61098">
        <w:rPr>
          <w:rFonts w:asciiTheme="minorHAnsi" w:eastAsiaTheme="minorHAnsi" w:hAnsiTheme="minorHAnsi" w:cstheme="minorHAnsi"/>
          <w:sz w:val="22"/>
          <w:szCs w:val="22"/>
          <w:lang w:eastAsia="en-US"/>
        </w:rPr>
        <w:t>Díla</w:t>
      </w:r>
      <w:r w:rsidRPr="00E61098">
        <w:rPr>
          <w:rFonts w:asciiTheme="minorHAnsi" w:eastAsiaTheme="minorHAnsi" w:hAnsiTheme="minorHAnsi" w:cstheme="minorHAnsi"/>
          <w:sz w:val="22"/>
          <w:szCs w:val="22"/>
          <w:lang w:eastAsia="en-US"/>
        </w:rPr>
        <w:t>.</w:t>
      </w:r>
    </w:p>
    <w:p w14:paraId="02CB4EBD" w14:textId="77777777" w:rsidR="00A21740" w:rsidRPr="00FF668E" w:rsidRDefault="00A21740">
      <w:pPr>
        <w:pStyle w:val="Odstavecseseznamem"/>
        <w:numPr>
          <w:ilvl w:val="0"/>
          <w:numId w:val="0"/>
        </w:numPr>
        <w:ind w:left="360"/>
        <w:jc w:val="both"/>
        <w:rPr>
          <w:rFonts w:asciiTheme="minorHAnsi" w:eastAsiaTheme="minorHAnsi" w:hAnsiTheme="minorHAnsi" w:cstheme="minorHAnsi"/>
          <w:sz w:val="22"/>
          <w:szCs w:val="22"/>
          <w:lang w:eastAsia="en-US"/>
        </w:rPr>
      </w:pPr>
    </w:p>
    <w:p w14:paraId="4C98699F" w14:textId="1B5140DC" w:rsidR="00A21740" w:rsidRPr="00FF668E" w:rsidRDefault="00460EF0">
      <w:pPr>
        <w:pStyle w:val="Odstavecseseznamem"/>
        <w:numPr>
          <w:ilvl w:val="1"/>
          <w:numId w:val="5"/>
        </w:numPr>
        <w:jc w:val="both"/>
        <w:rPr>
          <w:rFonts w:asciiTheme="minorHAnsi" w:hAnsiTheme="minorHAnsi" w:cstheme="minorHAnsi"/>
          <w:b/>
          <w:bCs/>
          <w:sz w:val="22"/>
          <w:szCs w:val="22"/>
        </w:rPr>
      </w:pPr>
      <w:r w:rsidRPr="00FF668E">
        <w:rPr>
          <w:rFonts w:asciiTheme="minorHAnsi" w:eastAsiaTheme="minorHAnsi" w:hAnsiTheme="minorHAnsi" w:cstheme="minorHAnsi"/>
          <w:sz w:val="22"/>
          <w:szCs w:val="22"/>
          <w:lang w:eastAsia="en-US"/>
        </w:rPr>
        <w:t xml:space="preserve">V případě, že se při přejímání </w:t>
      </w:r>
      <w:r w:rsidR="00813632">
        <w:rPr>
          <w:rFonts w:asciiTheme="minorHAnsi" w:eastAsiaTheme="minorHAnsi" w:hAnsiTheme="minorHAnsi" w:cstheme="minorHAnsi"/>
          <w:sz w:val="22"/>
          <w:szCs w:val="22"/>
          <w:lang w:eastAsia="en-US"/>
        </w:rPr>
        <w:t>D</w:t>
      </w:r>
      <w:r w:rsidR="00813632" w:rsidRPr="00FF668E">
        <w:rPr>
          <w:rFonts w:asciiTheme="minorHAnsi" w:eastAsiaTheme="minorHAnsi" w:hAnsiTheme="minorHAnsi" w:cstheme="minorHAnsi"/>
          <w:sz w:val="22"/>
          <w:szCs w:val="22"/>
          <w:lang w:eastAsia="en-US"/>
        </w:rPr>
        <w:t xml:space="preserve">íla </w:t>
      </w:r>
      <w:r w:rsidRPr="00FF668E">
        <w:rPr>
          <w:rFonts w:asciiTheme="minorHAnsi" w:eastAsiaTheme="minorHAnsi" w:hAnsiTheme="minorHAnsi" w:cstheme="minorHAnsi"/>
          <w:sz w:val="22"/>
          <w:szCs w:val="22"/>
          <w:lang w:eastAsia="en-US"/>
        </w:rPr>
        <w:t xml:space="preserve">Objednatelem prokáže, že je Zhotovitelem předáváno </w:t>
      </w:r>
      <w:r w:rsidR="00330FBD">
        <w:rPr>
          <w:rFonts w:asciiTheme="minorHAnsi" w:eastAsiaTheme="minorHAnsi" w:hAnsiTheme="minorHAnsi" w:cstheme="minorHAnsi"/>
          <w:sz w:val="22"/>
          <w:szCs w:val="22"/>
          <w:lang w:eastAsia="en-US"/>
        </w:rPr>
        <w:t>D</w:t>
      </w:r>
      <w:r w:rsidR="00330FBD" w:rsidRPr="00FF668E">
        <w:rPr>
          <w:rFonts w:asciiTheme="minorHAnsi" w:eastAsiaTheme="minorHAnsi" w:hAnsiTheme="minorHAnsi" w:cstheme="minorHAnsi"/>
          <w:sz w:val="22"/>
          <w:szCs w:val="22"/>
          <w:lang w:eastAsia="en-US"/>
        </w:rPr>
        <w:t xml:space="preserve">ílo </w:t>
      </w:r>
      <w:r w:rsidRPr="00FF668E">
        <w:rPr>
          <w:rFonts w:asciiTheme="minorHAnsi" w:eastAsiaTheme="minorHAnsi" w:hAnsiTheme="minorHAnsi" w:cstheme="minorHAnsi"/>
          <w:sz w:val="22"/>
          <w:szCs w:val="22"/>
          <w:lang w:eastAsia="en-US"/>
        </w:rPr>
        <w:t>(kter</w:t>
      </w:r>
      <w:r w:rsidR="00BA3021">
        <w:rPr>
          <w:rFonts w:asciiTheme="minorHAnsi" w:eastAsiaTheme="minorHAnsi" w:hAnsiTheme="minorHAnsi" w:cstheme="minorHAnsi"/>
          <w:sz w:val="22"/>
          <w:szCs w:val="22"/>
          <w:lang w:eastAsia="en-US"/>
        </w:rPr>
        <w:t>é</w:t>
      </w:r>
      <w:r w:rsidRPr="00FF668E">
        <w:rPr>
          <w:rFonts w:asciiTheme="minorHAnsi" w:eastAsiaTheme="minorHAnsi" w:hAnsiTheme="minorHAnsi" w:cstheme="minorHAnsi"/>
          <w:sz w:val="22"/>
          <w:szCs w:val="22"/>
          <w:lang w:eastAsia="en-US"/>
        </w:rPr>
        <w:t xml:space="preserve"> má vady nebo nedodělky, není Objednatel povinen </w:t>
      </w:r>
      <w:r w:rsidR="0004449B">
        <w:rPr>
          <w:rFonts w:asciiTheme="minorHAnsi" w:eastAsiaTheme="minorHAnsi" w:hAnsiTheme="minorHAnsi" w:cstheme="minorHAnsi"/>
          <w:sz w:val="22"/>
          <w:szCs w:val="22"/>
          <w:lang w:eastAsia="en-US"/>
        </w:rPr>
        <w:t xml:space="preserve">předávané Dílo </w:t>
      </w:r>
      <w:r w:rsidRPr="00FF668E">
        <w:rPr>
          <w:rFonts w:asciiTheme="minorHAnsi" w:eastAsiaTheme="minorHAnsi" w:hAnsiTheme="minorHAnsi" w:cstheme="minorHAnsi"/>
          <w:sz w:val="22"/>
          <w:szCs w:val="22"/>
          <w:lang w:eastAsia="en-US"/>
        </w:rPr>
        <w:t xml:space="preserve">převzít. Tato skutečnost bude uvedena v předávacím protokolu tak, že Objednatel prohlásí, že </w:t>
      </w:r>
      <w:r w:rsidR="00BD78C5">
        <w:rPr>
          <w:rFonts w:asciiTheme="minorHAnsi" w:eastAsiaTheme="minorHAnsi" w:hAnsiTheme="minorHAnsi" w:cstheme="minorHAnsi"/>
          <w:sz w:val="22"/>
          <w:szCs w:val="22"/>
          <w:lang w:eastAsia="en-US"/>
        </w:rPr>
        <w:t>D</w:t>
      </w:r>
      <w:r w:rsidR="00BD78C5" w:rsidRPr="00FF668E">
        <w:rPr>
          <w:rFonts w:asciiTheme="minorHAnsi" w:eastAsiaTheme="minorHAnsi" w:hAnsiTheme="minorHAnsi" w:cstheme="minorHAnsi"/>
          <w:sz w:val="22"/>
          <w:szCs w:val="22"/>
          <w:lang w:eastAsia="en-US"/>
        </w:rPr>
        <w:t xml:space="preserve">ílo </w:t>
      </w:r>
      <w:r w:rsidRPr="00FF668E">
        <w:rPr>
          <w:rFonts w:asciiTheme="minorHAnsi" w:eastAsiaTheme="minorHAnsi" w:hAnsiTheme="minorHAnsi" w:cstheme="minorHAnsi"/>
          <w:sz w:val="22"/>
          <w:szCs w:val="22"/>
          <w:lang w:eastAsia="en-US"/>
        </w:rPr>
        <w:t xml:space="preserve">nepřebírá a popíše vady a nedodělky, ve kterých spatřuje tento důvod. Po odstranění těchto vad a nedodělků </w:t>
      </w:r>
      <w:r w:rsidR="00BD78C5">
        <w:rPr>
          <w:rFonts w:asciiTheme="minorHAnsi" w:eastAsiaTheme="minorHAnsi" w:hAnsiTheme="minorHAnsi" w:cstheme="minorHAnsi"/>
          <w:sz w:val="22"/>
          <w:szCs w:val="22"/>
          <w:lang w:eastAsia="en-US"/>
        </w:rPr>
        <w:t>D</w:t>
      </w:r>
      <w:r w:rsidR="00BD78C5" w:rsidRPr="00FF668E">
        <w:rPr>
          <w:rFonts w:asciiTheme="minorHAnsi" w:eastAsiaTheme="minorHAnsi" w:hAnsiTheme="minorHAnsi" w:cstheme="minorHAnsi"/>
          <w:sz w:val="22"/>
          <w:szCs w:val="22"/>
          <w:lang w:eastAsia="en-US"/>
        </w:rPr>
        <w:t>íla</w:t>
      </w:r>
      <w:r w:rsidRPr="00FF668E">
        <w:rPr>
          <w:rFonts w:asciiTheme="minorHAnsi" w:eastAsiaTheme="minorHAnsi" w:hAnsiTheme="minorHAnsi" w:cstheme="minorHAnsi"/>
          <w:sz w:val="22"/>
          <w:szCs w:val="22"/>
          <w:lang w:eastAsia="en-US"/>
        </w:rPr>
        <w:t xml:space="preserve">, pro které Objednatel odmítl od Zhotovitele </w:t>
      </w:r>
      <w:r w:rsidR="00BD78C5">
        <w:rPr>
          <w:rFonts w:asciiTheme="minorHAnsi" w:eastAsiaTheme="minorHAnsi" w:hAnsiTheme="minorHAnsi" w:cstheme="minorHAnsi"/>
          <w:sz w:val="22"/>
          <w:szCs w:val="22"/>
          <w:lang w:eastAsia="en-US"/>
        </w:rPr>
        <w:t>D</w:t>
      </w:r>
      <w:r w:rsidR="00BD78C5" w:rsidRPr="00FF668E">
        <w:rPr>
          <w:rFonts w:asciiTheme="minorHAnsi" w:eastAsiaTheme="minorHAnsi" w:hAnsiTheme="minorHAnsi" w:cstheme="minorHAnsi"/>
          <w:sz w:val="22"/>
          <w:szCs w:val="22"/>
          <w:lang w:eastAsia="en-US"/>
        </w:rPr>
        <w:t xml:space="preserve">ílo </w:t>
      </w:r>
      <w:r w:rsidRPr="00FF668E">
        <w:rPr>
          <w:rFonts w:asciiTheme="minorHAnsi" w:eastAsiaTheme="minorHAnsi" w:hAnsiTheme="minorHAnsi" w:cstheme="minorHAnsi"/>
          <w:sz w:val="22"/>
          <w:szCs w:val="22"/>
          <w:lang w:eastAsia="en-US"/>
        </w:rPr>
        <w:t xml:space="preserve">převzít, se opakuje přejímací řízení analogicky dle tohoto článku smlouvy. V takovém případě bude sepsán nový předávací protokol s náležitostmi, tak jak je výše uvedeno. Zhotovitel se zavazuje odstranit vady a nedodělky zjištěné v rámci předání a převzetí </w:t>
      </w:r>
      <w:r w:rsidR="00BD78C5">
        <w:rPr>
          <w:rFonts w:asciiTheme="minorHAnsi" w:eastAsiaTheme="minorHAnsi" w:hAnsiTheme="minorHAnsi" w:cstheme="minorHAnsi"/>
          <w:sz w:val="22"/>
          <w:szCs w:val="22"/>
          <w:lang w:eastAsia="en-US"/>
        </w:rPr>
        <w:t>D</w:t>
      </w:r>
      <w:r w:rsidR="00BD78C5" w:rsidRPr="00FF668E">
        <w:rPr>
          <w:rFonts w:asciiTheme="minorHAnsi" w:eastAsiaTheme="minorHAnsi" w:hAnsiTheme="minorHAnsi" w:cstheme="minorHAnsi"/>
          <w:sz w:val="22"/>
          <w:szCs w:val="22"/>
          <w:lang w:eastAsia="en-US"/>
        </w:rPr>
        <w:t xml:space="preserve">íla </w:t>
      </w:r>
      <w:r w:rsidRPr="00FF668E">
        <w:rPr>
          <w:rFonts w:asciiTheme="minorHAnsi" w:eastAsiaTheme="minorHAnsi" w:hAnsiTheme="minorHAnsi" w:cstheme="minorHAnsi"/>
          <w:sz w:val="22"/>
          <w:szCs w:val="22"/>
          <w:lang w:eastAsia="en-US"/>
        </w:rPr>
        <w:t xml:space="preserve">jako celku, ať už bylo </w:t>
      </w:r>
      <w:r w:rsidR="00BD78C5">
        <w:rPr>
          <w:rFonts w:asciiTheme="minorHAnsi" w:eastAsiaTheme="minorHAnsi" w:hAnsiTheme="minorHAnsi" w:cstheme="minorHAnsi"/>
          <w:sz w:val="22"/>
          <w:szCs w:val="22"/>
          <w:lang w:eastAsia="en-US"/>
        </w:rPr>
        <w:t>D</w:t>
      </w:r>
      <w:r w:rsidR="00BD78C5" w:rsidRPr="00FF668E">
        <w:rPr>
          <w:rFonts w:asciiTheme="minorHAnsi" w:eastAsiaTheme="minorHAnsi" w:hAnsiTheme="minorHAnsi" w:cstheme="minorHAnsi"/>
          <w:sz w:val="22"/>
          <w:szCs w:val="22"/>
          <w:lang w:eastAsia="en-US"/>
        </w:rPr>
        <w:t xml:space="preserve">ílo </w:t>
      </w:r>
      <w:r w:rsidRPr="00FF668E">
        <w:rPr>
          <w:rFonts w:asciiTheme="minorHAnsi" w:eastAsiaTheme="minorHAnsi" w:hAnsiTheme="minorHAnsi" w:cstheme="minorHAnsi"/>
          <w:sz w:val="22"/>
          <w:szCs w:val="22"/>
          <w:lang w:eastAsia="en-US"/>
        </w:rPr>
        <w:t xml:space="preserve">převzato s vadami, či nikoliv, ve lhůtě pěti (5) pracovních dnů od předání a převzetí </w:t>
      </w:r>
      <w:r w:rsidR="00BD78C5">
        <w:rPr>
          <w:rFonts w:asciiTheme="minorHAnsi" w:eastAsiaTheme="minorHAnsi" w:hAnsiTheme="minorHAnsi" w:cstheme="minorHAnsi"/>
          <w:sz w:val="22"/>
          <w:szCs w:val="22"/>
          <w:lang w:eastAsia="en-US"/>
        </w:rPr>
        <w:t>D</w:t>
      </w:r>
      <w:r w:rsidR="00BD78C5" w:rsidRPr="00FF668E">
        <w:rPr>
          <w:rFonts w:asciiTheme="minorHAnsi" w:eastAsiaTheme="minorHAnsi" w:hAnsiTheme="minorHAnsi" w:cstheme="minorHAnsi"/>
          <w:sz w:val="22"/>
          <w:szCs w:val="22"/>
          <w:lang w:eastAsia="en-US"/>
        </w:rPr>
        <w:t>íla</w:t>
      </w:r>
      <w:r w:rsidRPr="00FF668E">
        <w:rPr>
          <w:rFonts w:asciiTheme="minorHAnsi" w:eastAsiaTheme="minorHAnsi" w:hAnsiTheme="minorHAnsi" w:cstheme="minorHAnsi"/>
          <w:sz w:val="22"/>
          <w:szCs w:val="22"/>
          <w:lang w:eastAsia="en-US"/>
        </w:rPr>
        <w:t xml:space="preserve">, případně od podpisu protokolu, že Objednatel </w:t>
      </w:r>
      <w:r w:rsidR="00783059">
        <w:rPr>
          <w:rFonts w:asciiTheme="minorHAnsi" w:eastAsiaTheme="minorHAnsi" w:hAnsiTheme="minorHAnsi" w:cstheme="minorHAnsi"/>
          <w:sz w:val="22"/>
          <w:szCs w:val="22"/>
          <w:lang w:eastAsia="en-US"/>
        </w:rPr>
        <w:t>D</w:t>
      </w:r>
      <w:r w:rsidR="00783059" w:rsidRPr="00FF668E">
        <w:rPr>
          <w:rFonts w:asciiTheme="minorHAnsi" w:eastAsiaTheme="minorHAnsi" w:hAnsiTheme="minorHAnsi" w:cstheme="minorHAnsi"/>
          <w:sz w:val="22"/>
          <w:szCs w:val="22"/>
          <w:lang w:eastAsia="en-US"/>
        </w:rPr>
        <w:t xml:space="preserve">ílo </w:t>
      </w:r>
      <w:r w:rsidRPr="00FF668E">
        <w:rPr>
          <w:rFonts w:asciiTheme="minorHAnsi" w:eastAsiaTheme="minorHAnsi" w:hAnsiTheme="minorHAnsi" w:cstheme="minorHAnsi"/>
          <w:sz w:val="22"/>
          <w:szCs w:val="22"/>
          <w:lang w:eastAsia="en-US"/>
        </w:rPr>
        <w:t>nepřebírá.</w:t>
      </w:r>
    </w:p>
    <w:p w14:paraId="0E18E51D" w14:textId="77777777" w:rsidR="00A21740" w:rsidRPr="00FF668E" w:rsidRDefault="00A21740">
      <w:pPr>
        <w:pStyle w:val="Odstavecseseznamem"/>
        <w:numPr>
          <w:ilvl w:val="0"/>
          <w:numId w:val="0"/>
        </w:numPr>
        <w:ind w:left="360"/>
        <w:jc w:val="both"/>
        <w:rPr>
          <w:rFonts w:asciiTheme="minorHAnsi" w:hAnsiTheme="minorHAnsi" w:cstheme="minorHAnsi"/>
          <w:b/>
          <w:bCs/>
          <w:sz w:val="22"/>
          <w:szCs w:val="22"/>
        </w:rPr>
      </w:pPr>
    </w:p>
    <w:p w14:paraId="6C1A46AD" w14:textId="77777777" w:rsidR="00A21740" w:rsidRPr="00FF668E" w:rsidRDefault="00A21740">
      <w:pPr>
        <w:pStyle w:val="MNETnormln"/>
        <w:spacing w:after="0"/>
        <w:jc w:val="both"/>
        <w:rPr>
          <w:rFonts w:asciiTheme="minorHAnsi" w:hAnsiTheme="minorHAnsi" w:cstheme="minorHAnsi"/>
          <w:b/>
          <w:bCs/>
          <w:sz w:val="22"/>
        </w:rPr>
      </w:pPr>
    </w:p>
    <w:p w14:paraId="47163D14" w14:textId="77777777" w:rsidR="00A21740" w:rsidRPr="00E70259" w:rsidRDefault="00460EF0">
      <w:pPr>
        <w:pStyle w:val="MNETnormln"/>
        <w:numPr>
          <w:ilvl w:val="0"/>
          <w:numId w:val="5"/>
        </w:numPr>
        <w:spacing w:after="0"/>
        <w:ind w:left="351" w:hanging="357"/>
        <w:jc w:val="center"/>
        <w:rPr>
          <w:rFonts w:asciiTheme="minorHAnsi" w:hAnsiTheme="minorHAnsi" w:cstheme="minorHAnsi"/>
          <w:b/>
          <w:bCs/>
          <w:sz w:val="24"/>
          <w:szCs w:val="24"/>
        </w:rPr>
      </w:pPr>
      <w:r w:rsidRPr="00E70259">
        <w:rPr>
          <w:rFonts w:asciiTheme="minorHAnsi" w:hAnsiTheme="minorHAnsi" w:cstheme="minorHAnsi"/>
          <w:b/>
          <w:bCs/>
          <w:sz w:val="24"/>
          <w:szCs w:val="24"/>
        </w:rPr>
        <w:t>CENA A PLATEBNÍ PODMÍNKY</w:t>
      </w:r>
    </w:p>
    <w:p w14:paraId="3B320733" w14:textId="533D9CEA" w:rsidR="00A21740" w:rsidRPr="00FF668E"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 xml:space="preserve">Cena </w:t>
      </w:r>
      <w:r w:rsidR="00044EFB">
        <w:rPr>
          <w:rFonts w:asciiTheme="minorHAnsi" w:eastAsiaTheme="minorHAnsi" w:hAnsiTheme="minorHAnsi" w:cstheme="minorHAnsi"/>
          <w:sz w:val="22"/>
          <w:szCs w:val="22"/>
          <w:lang w:eastAsia="en-US"/>
        </w:rPr>
        <w:t>d</w:t>
      </w:r>
      <w:r w:rsidR="00044EFB" w:rsidRPr="00FF668E">
        <w:rPr>
          <w:rFonts w:asciiTheme="minorHAnsi" w:eastAsiaTheme="minorHAnsi" w:hAnsiTheme="minorHAnsi" w:cstheme="minorHAnsi"/>
          <w:sz w:val="22"/>
          <w:szCs w:val="22"/>
          <w:lang w:eastAsia="en-US"/>
        </w:rPr>
        <w:t xml:space="preserve">íla </w:t>
      </w:r>
      <w:r w:rsidRPr="00FF668E">
        <w:rPr>
          <w:rFonts w:asciiTheme="minorHAnsi" w:eastAsiaTheme="minorHAnsi" w:hAnsiTheme="minorHAnsi" w:cstheme="minorHAnsi"/>
          <w:sz w:val="22"/>
          <w:szCs w:val="22"/>
          <w:lang w:eastAsia="en-US"/>
        </w:rPr>
        <w:t xml:space="preserve">je stanovena na základě nabídkové ceny Zhotovitele dle nabídky ze dne </w:t>
      </w:r>
      <w:r w:rsidRPr="00FF668E">
        <w:rPr>
          <w:rFonts w:asciiTheme="minorHAnsi" w:eastAsiaTheme="minorHAnsi" w:hAnsiTheme="minorHAnsi" w:cstheme="minorHAnsi"/>
          <w:sz w:val="22"/>
          <w:szCs w:val="22"/>
          <w:highlight w:val="green"/>
          <w:lang w:eastAsia="en-US"/>
        </w:rPr>
        <w:t>[bude doplněno před podpisem smlouvy],</w:t>
      </w:r>
      <w:r w:rsidRPr="00FF668E">
        <w:rPr>
          <w:rFonts w:asciiTheme="minorHAnsi" w:eastAsiaTheme="minorHAnsi" w:hAnsiTheme="minorHAnsi" w:cstheme="minorHAnsi"/>
          <w:sz w:val="22"/>
          <w:szCs w:val="22"/>
          <w:lang w:eastAsia="en-US"/>
        </w:rPr>
        <w:t xml:space="preserve"> kalkulované v rámci </w:t>
      </w:r>
      <w:r w:rsidR="00412036">
        <w:rPr>
          <w:rFonts w:asciiTheme="minorHAnsi" w:eastAsiaTheme="minorHAnsi" w:hAnsiTheme="minorHAnsi" w:cstheme="minorHAnsi"/>
          <w:sz w:val="22"/>
          <w:szCs w:val="22"/>
          <w:lang w:eastAsia="en-US"/>
        </w:rPr>
        <w:t>výběrového</w:t>
      </w:r>
      <w:r w:rsidRPr="00FF668E">
        <w:rPr>
          <w:rFonts w:asciiTheme="minorHAnsi" w:eastAsiaTheme="minorHAnsi" w:hAnsiTheme="minorHAnsi" w:cstheme="minorHAnsi"/>
          <w:sz w:val="22"/>
          <w:szCs w:val="22"/>
          <w:lang w:eastAsia="en-US"/>
        </w:rPr>
        <w:t xml:space="preserve"> řízení na předmět plnění dle této smlouvy a její podrobný rozpis tvoří přílohu č. 2 (Položkový rozpočet/oceněný výkaz výměr), která je nedílnou součástí této smlouvy.</w:t>
      </w:r>
    </w:p>
    <w:p w14:paraId="094B0EB1" w14:textId="77777777" w:rsidR="00A21740" w:rsidRPr="00FF668E" w:rsidRDefault="00A21740">
      <w:pPr>
        <w:pStyle w:val="Odstavecseseznamem"/>
        <w:numPr>
          <w:ilvl w:val="0"/>
          <w:numId w:val="0"/>
        </w:numPr>
        <w:ind w:left="360"/>
        <w:jc w:val="both"/>
        <w:rPr>
          <w:rFonts w:asciiTheme="minorHAnsi" w:eastAsiaTheme="minorHAnsi" w:hAnsiTheme="minorHAnsi" w:cstheme="minorHAnsi"/>
          <w:sz w:val="22"/>
          <w:szCs w:val="22"/>
          <w:lang w:eastAsia="en-US"/>
        </w:rPr>
      </w:pPr>
    </w:p>
    <w:p w14:paraId="1F7F43A4" w14:textId="7E69730D" w:rsidR="00A21740" w:rsidRPr="00FF668E"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 xml:space="preserve">Cena díla podle čl. 5.1. této smlouvy je sjednána ve výši </w:t>
      </w:r>
      <w:r w:rsidRPr="00FF668E">
        <w:rPr>
          <w:rFonts w:asciiTheme="minorHAnsi" w:eastAsiaTheme="minorHAnsi" w:hAnsiTheme="minorHAnsi" w:cstheme="minorHAnsi"/>
          <w:sz w:val="22"/>
          <w:szCs w:val="22"/>
          <w:highlight w:val="yellow"/>
          <w:lang w:eastAsia="en-US"/>
        </w:rPr>
        <w:t>[DOPLNÍ DODAVATEL]</w:t>
      </w:r>
      <w:r w:rsidRPr="00FF668E">
        <w:rPr>
          <w:rFonts w:asciiTheme="minorHAnsi" w:eastAsiaTheme="minorHAnsi" w:hAnsiTheme="minorHAnsi" w:cstheme="minorHAnsi"/>
          <w:sz w:val="22"/>
          <w:szCs w:val="22"/>
          <w:lang w:eastAsia="en-US"/>
        </w:rPr>
        <w:t xml:space="preserve">, Kč bez DPH (slovy: </w:t>
      </w:r>
      <w:r w:rsidRPr="00FF668E">
        <w:rPr>
          <w:rFonts w:asciiTheme="minorHAnsi" w:eastAsiaTheme="minorHAnsi" w:hAnsiTheme="minorHAnsi" w:cstheme="minorHAnsi"/>
          <w:sz w:val="22"/>
          <w:szCs w:val="22"/>
          <w:highlight w:val="yellow"/>
          <w:lang w:eastAsia="en-US"/>
        </w:rPr>
        <w:t xml:space="preserve">[DOPLNÍ DODAVATEL] </w:t>
      </w:r>
      <w:r w:rsidRPr="00FF668E">
        <w:rPr>
          <w:rFonts w:asciiTheme="minorHAnsi" w:eastAsiaTheme="minorHAnsi" w:hAnsiTheme="minorHAnsi" w:cstheme="minorHAnsi"/>
          <w:sz w:val="22"/>
          <w:szCs w:val="22"/>
          <w:lang w:eastAsia="en-US"/>
        </w:rPr>
        <w:t xml:space="preserve">korun českých). DPH ve výši </w:t>
      </w:r>
      <w:r w:rsidRPr="00FF668E">
        <w:rPr>
          <w:rFonts w:asciiTheme="minorHAnsi" w:eastAsiaTheme="minorHAnsi" w:hAnsiTheme="minorHAnsi" w:cstheme="minorHAnsi"/>
          <w:sz w:val="22"/>
          <w:szCs w:val="22"/>
          <w:highlight w:val="yellow"/>
          <w:lang w:eastAsia="en-US"/>
        </w:rPr>
        <w:t>[DOPLNÍ DODAVATEL</w:t>
      </w:r>
      <w:r w:rsidRPr="00FF668E">
        <w:rPr>
          <w:rFonts w:asciiTheme="minorHAnsi" w:eastAsiaTheme="minorHAnsi" w:hAnsiTheme="minorHAnsi" w:cstheme="minorHAnsi"/>
          <w:sz w:val="22"/>
          <w:szCs w:val="22"/>
          <w:lang w:eastAsia="en-US"/>
        </w:rPr>
        <w:t xml:space="preserve">] % činí </w:t>
      </w:r>
      <w:r w:rsidRPr="00FF668E">
        <w:rPr>
          <w:rFonts w:asciiTheme="minorHAnsi" w:eastAsiaTheme="minorHAnsi" w:hAnsiTheme="minorHAnsi" w:cstheme="minorHAnsi"/>
          <w:sz w:val="22"/>
          <w:szCs w:val="22"/>
          <w:highlight w:val="yellow"/>
          <w:lang w:eastAsia="en-US"/>
        </w:rPr>
        <w:t xml:space="preserve">[DOPLNÍ DODAVATEL] </w:t>
      </w:r>
      <w:r w:rsidRPr="00FF668E">
        <w:rPr>
          <w:rFonts w:asciiTheme="minorHAnsi" w:eastAsiaTheme="minorHAnsi" w:hAnsiTheme="minorHAnsi" w:cstheme="minorHAnsi"/>
          <w:sz w:val="22"/>
          <w:szCs w:val="22"/>
          <w:lang w:eastAsia="en-US"/>
        </w:rPr>
        <w:t xml:space="preserve">Kč slovy: </w:t>
      </w:r>
      <w:r w:rsidRPr="00FF668E">
        <w:rPr>
          <w:rFonts w:asciiTheme="minorHAnsi" w:eastAsiaTheme="minorHAnsi" w:hAnsiTheme="minorHAnsi" w:cstheme="minorHAnsi"/>
          <w:sz w:val="22"/>
          <w:szCs w:val="22"/>
          <w:highlight w:val="yellow"/>
          <w:lang w:eastAsia="en-US"/>
        </w:rPr>
        <w:t xml:space="preserve">[DOPLNÍ DODAVATEL] </w:t>
      </w:r>
      <w:r w:rsidRPr="00FF668E">
        <w:rPr>
          <w:rFonts w:asciiTheme="minorHAnsi" w:eastAsiaTheme="minorHAnsi" w:hAnsiTheme="minorHAnsi" w:cstheme="minorHAnsi"/>
          <w:sz w:val="22"/>
          <w:szCs w:val="22"/>
          <w:lang w:eastAsia="en-US"/>
        </w:rPr>
        <w:t xml:space="preserve">korun českých). Cena díla celkem včetně DPH činí </w:t>
      </w:r>
      <w:r w:rsidRPr="00FF668E">
        <w:rPr>
          <w:rFonts w:asciiTheme="minorHAnsi" w:eastAsiaTheme="minorHAnsi" w:hAnsiTheme="minorHAnsi" w:cstheme="minorHAnsi"/>
          <w:sz w:val="22"/>
          <w:szCs w:val="22"/>
          <w:highlight w:val="yellow"/>
          <w:lang w:eastAsia="en-US"/>
        </w:rPr>
        <w:t>[DOPLNÍ DODAVATEL]</w:t>
      </w:r>
      <w:r w:rsidRPr="00FF668E">
        <w:rPr>
          <w:rFonts w:asciiTheme="minorHAnsi" w:eastAsiaTheme="minorHAnsi" w:hAnsiTheme="minorHAnsi" w:cstheme="minorHAnsi"/>
          <w:sz w:val="22"/>
          <w:szCs w:val="22"/>
          <w:lang w:eastAsia="en-US"/>
        </w:rPr>
        <w:t xml:space="preserve"> Kč (slovy</w:t>
      </w:r>
      <w:r w:rsidRPr="00FF668E">
        <w:rPr>
          <w:rFonts w:asciiTheme="minorHAnsi" w:eastAsiaTheme="minorHAnsi" w:hAnsiTheme="minorHAnsi" w:cstheme="minorHAnsi"/>
          <w:sz w:val="22"/>
          <w:szCs w:val="22"/>
          <w:highlight w:val="yellow"/>
          <w:lang w:eastAsia="en-US"/>
        </w:rPr>
        <w:t xml:space="preserve">: [DOPLNÍ DODAVATEL] </w:t>
      </w:r>
      <w:r w:rsidRPr="00FF668E">
        <w:rPr>
          <w:rFonts w:asciiTheme="minorHAnsi" w:eastAsiaTheme="minorHAnsi" w:hAnsiTheme="minorHAnsi" w:cstheme="minorHAnsi"/>
          <w:sz w:val="22"/>
          <w:szCs w:val="22"/>
          <w:lang w:eastAsia="en-US"/>
        </w:rPr>
        <w:t>korun českých).</w:t>
      </w:r>
    </w:p>
    <w:p w14:paraId="7052ABEA" w14:textId="77777777" w:rsidR="00A21740" w:rsidRPr="00FF668E" w:rsidRDefault="00A21740">
      <w:pPr>
        <w:pStyle w:val="Odstavecseseznamem"/>
        <w:numPr>
          <w:ilvl w:val="0"/>
          <w:numId w:val="0"/>
        </w:numPr>
        <w:ind w:left="360"/>
        <w:jc w:val="both"/>
        <w:rPr>
          <w:rFonts w:asciiTheme="minorHAnsi" w:eastAsiaTheme="minorHAnsi" w:hAnsiTheme="minorHAnsi" w:cstheme="minorHAnsi"/>
          <w:sz w:val="22"/>
          <w:szCs w:val="22"/>
          <w:lang w:eastAsia="en-US"/>
        </w:rPr>
      </w:pPr>
    </w:p>
    <w:p w14:paraId="2E9A18D5" w14:textId="77777777" w:rsidR="00A21740" w:rsidRPr="00FF668E"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 xml:space="preserve">Takto ujednaná celková cena díla je cenou fixní, konečnou a závaznou za provedení díla. Rovněž jednotkové ceny uvedené v rozpisu, který tvoří přílohu č. 2 této smlouvy (Položkový rozpočet/oceněný výkaz výměr), ze kterých se celková cena skládá, jsou cenami fixními, konečnými a závaznými. </w:t>
      </w:r>
    </w:p>
    <w:p w14:paraId="68B781B6" w14:textId="77777777" w:rsidR="00A21740" w:rsidRPr="00FF668E" w:rsidRDefault="00A21740">
      <w:pPr>
        <w:pStyle w:val="Odstavecseseznamem"/>
        <w:numPr>
          <w:ilvl w:val="0"/>
          <w:numId w:val="0"/>
        </w:numPr>
        <w:ind w:left="360"/>
        <w:jc w:val="both"/>
        <w:rPr>
          <w:rFonts w:asciiTheme="minorHAnsi" w:eastAsiaTheme="minorHAnsi" w:hAnsiTheme="minorHAnsi" w:cstheme="minorHAnsi"/>
          <w:sz w:val="22"/>
          <w:szCs w:val="22"/>
          <w:lang w:eastAsia="en-US"/>
        </w:rPr>
      </w:pPr>
    </w:p>
    <w:p w14:paraId="62F81741" w14:textId="5222EB4A" w:rsidR="00A21740" w:rsidRPr="00FF668E"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 xml:space="preserve">Celková cena díla je stanovena dohodou smluvních stran a jako cena nejvýše přípustná. Cena díla zahrnuje veškeré náklady na dodávku a zprovoznění díla, </w:t>
      </w:r>
      <w:r w:rsidR="00D17A70">
        <w:rPr>
          <w:rFonts w:asciiTheme="minorHAnsi" w:eastAsiaTheme="minorHAnsi" w:hAnsiTheme="minorHAnsi" w:cstheme="minorHAnsi"/>
          <w:sz w:val="22"/>
          <w:szCs w:val="22"/>
          <w:lang w:eastAsia="en-US"/>
        </w:rPr>
        <w:t xml:space="preserve">případná </w:t>
      </w:r>
      <w:r w:rsidRPr="00FF668E">
        <w:rPr>
          <w:rFonts w:asciiTheme="minorHAnsi" w:eastAsiaTheme="minorHAnsi" w:hAnsiTheme="minorHAnsi" w:cstheme="minorHAnsi"/>
          <w:sz w:val="22"/>
          <w:szCs w:val="22"/>
          <w:lang w:eastAsia="en-US"/>
        </w:rPr>
        <w:t>školení, testovací provoz, předání dokumentace apod</w:t>
      </w:r>
      <w:r w:rsidR="009F3CD7">
        <w:rPr>
          <w:rFonts w:asciiTheme="minorHAnsi" w:eastAsiaTheme="minorHAnsi" w:hAnsiTheme="minorHAnsi" w:cstheme="minorHAnsi"/>
          <w:sz w:val="22"/>
          <w:szCs w:val="22"/>
          <w:lang w:eastAsia="en-US"/>
        </w:rPr>
        <w:t>.</w:t>
      </w:r>
      <w:r w:rsidRPr="00FF668E">
        <w:rPr>
          <w:rFonts w:asciiTheme="minorHAnsi" w:eastAsiaTheme="minorHAnsi" w:hAnsiTheme="minorHAnsi" w:cstheme="minorHAnsi"/>
          <w:sz w:val="22"/>
          <w:szCs w:val="22"/>
          <w:lang w:eastAsia="en-US"/>
        </w:rPr>
        <w:t>, potřebné k řádnému zhotovení díla. Cena díla zahrnuje i náklady na správní poplatky, daně, cla, schvalovací řízení apod. (je-li relevantní), pojištění, přepravní náklady apod.  Cena díla zároveň zahrnuje poskytování záručního servisu.</w:t>
      </w:r>
    </w:p>
    <w:p w14:paraId="62A10748" w14:textId="77777777" w:rsidR="00A21740" w:rsidRPr="00FF668E" w:rsidRDefault="00A21740">
      <w:pPr>
        <w:pStyle w:val="Odstavecseseznamem"/>
        <w:numPr>
          <w:ilvl w:val="0"/>
          <w:numId w:val="0"/>
        </w:numPr>
        <w:ind w:left="360"/>
        <w:jc w:val="both"/>
        <w:rPr>
          <w:rFonts w:asciiTheme="minorHAnsi" w:eastAsiaTheme="minorHAnsi" w:hAnsiTheme="minorHAnsi" w:cstheme="minorHAnsi"/>
          <w:sz w:val="22"/>
          <w:szCs w:val="22"/>
          <w:lang w:eastAsia="en-US"/>
        </w:rPr>
      </w:pPr>
    </w:p>
    <w:p w14:paraId="56A139DC" w14:textId="77777777" w:rsidR="00A21740" w:rsidRPr="00FF668E"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Cenu díla je možné překročit pouze v souvislosti se změnou daňových předpisů upravujících výši DPH, přičemž v takovém případě bude k ceně připočteno DPH ve výši stanovené zákonem č. 235/2004 Sb., o dani z přidané hodnoty, ve znění pozdějších předpisů (dále jen „zákon o dani z přidané hodnoty).</w:t>
      </w:r>
    </w:p>
    <w:p w14:paraId="02358B8F" w14:textId="77777777" w:rsidR="00A21740" w:rsidRPr="00FF668E" w:rsidRDefault="00A21740">
      <w:pPr>
        <w:pStyle w:val="Odstavecseseznamem"/>
        <w:numPr>
          <w:ilvl w:val="0"/>
          <w:numId w:val="0"/>
        </w:numPr>
        <w:ind w:left="360"/>
        <w:jc w:val="both"/>
        <w:rPr>
          <w:rFonts w:asciiTheme="minorHAnsi" w:eastAsiaTheme="minorHAnsi" w:hAnsiTheme="minorHAnsi" w:cstheme="minorHAnsi"/>
          <w:sz w:val="22"/>
          <w:szCs w:val="22"/>
          <w:lang w:eastAsia="en-US"/>
        </w:rPr>
      </w:pPr>
    </w:p>
    <w:p w14:paraId="5B37B03C" w14:textId="4C29A94B" w:rsidR="00A21740" w:rsidRPr="001B1E29" w:rsidRDefault="00460EF0">
      <w:pPr>
        <w:pStyle w:val="Odstavecseseznamem"/>
        <w:numPr>
          <w:ilvl w:val="1"/>
          <w:numId w:val="5"/>
        </w:numPr>
        <w:jc w:val="both"/>
        <w:rPr>
          <w:rFonts w:asciiTheme="minorHAnsi" w:eastAsiaTheme="minorHAnsi" w:hAnsiTheme="minorHAnsi" w:cstheme="minorHAnsi"/>
          <w:sz w:val="22"/>
          <w:szCs w:val="22"/>
          <w:lang w:eastAsia="en-US"/>
        </w:rPr>
      </w:pPr>
      <w:r w:rsidRPr="001B1E29">
        <w:rPr>
          <w:rFonts w:asciiTheme="minorHAnsi" w:eastAsiaTheme="minorHAnsi" w:hAnsiTheme="minorHAnsi" w:cstheme="minorHAnsi"/>
          <w:sz w:val="22"/>
          <w:szCs w:val="22"/>
          <w:lang w:eastAsia="en-US"/>
        </w:rPr>
        <w:t>Cena díla bude Objednatelem uhrazena v korunách českých (CZK) na základě daňového dokladu (dále jen „faktura“) vystaveného Dodavatelem</w:t>
      </w:r>
      <w:r w:rsidR="003F03FE" w:rsidRPr="001B1E29">
        <w:rPr>
          <w:rFonts w:asciiTheme="minorHAnsi" w:eastAsiaTheme="minorHAnsi" w:hAnsiTheme="minorHAnsi" w:cstheme="minorHAnsi"/>
          <w:sz w:val="22"/>
          <w:szCs w:val="22"/>
          <w:lang w:eastAsia="en-US"/>
        </w:rPr>
        <w:t>.</w:t>
      </w:r>
    </w:p>
    <w:p w14:paraId="24C818D0" w14:textId="77777777" w:rsidR="00A21740" w:rsidRPr="00FF668E" w:rsidRDefault="00A21740">
      <w:pPr>
        <w:pStyle w:val="Odstavecseseznamem"/>
        <w:numPr>
          <w:ilvl w:val="0"/>
          <w:numId w:val="0"/>
        </w:numPr>
        <w:ind w:left="360"/>
        <w:jc w:val="both"/>
        <w:rPr>
          <w:rFonts w:asciiTheme="minorHAnsi" w:eastAsiaTheme="minorHAnsi" w:hAnsiTheme="minorHAnsi" w:cstheme="minorHAnsi"/>
          <w:sz w:val="22"/>
          <w:szCs w:val="22"/>
          <w:lang w:eastAsia="en-US"/>
        </w:rPr>
      </w:pPr>
    </w:p>
    <w:p w14:paraId="2B6CB8FB" w14:textId="0F6A4250" w:rsidR="00A21740" w:rsidRPr="00FF668E"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Přílohou faktur</w:t>
      </w:r>
      <w:r w:rsidR="002C25FA">
        <w:rPr>
          <w:rFonts w:asciiTheme="minorHAnsi" w:eastAsiaTheme="minorHAnsi" w:hAnsiTheme="minorHAnsi" w:cstheme="minorHAnsi"/>
          <w:sz w:val="22"/>
          <w:szCs w:val="22"/>
          <w:lang w:eastAsia="en-US"/>
        </w:rPr>
        <w:t>y</w:t>
      </w:r>
      <w:r w:rsidRPr="00FF668E">
        <w:rPr>
          <w:rFonts w:asciiTheme="minorHAnsi" w:eastAsiaTheme="minorHAnsi" w:hAnsiTheme="minorHAnsi" w:cstheme="minorHAnsi"/>
          <w:sz w:val="22"/>
          <w:szCs w:val="22"/>
          <w:lang w:eastAsia="en-US"/>
        </w:rPr>
        <w:t xml:space="preserve"> musí být kopie finálního akceptačního protokolu a předávacího protokolu podepsaného osobami oprávněnými jednat za smluvní strany.</w:t>
      </w:r>
    </w:p>
    <w:p w14:paraId="050151B9" w14:textId="77777777" w:rsidR="00A21740" w:rsidRPr="00FF668E" w:rsidRDefault="00A21740">
      <w:pPr>
        <w:pStyle w:val="Odstavecseseznamem"/>
        <w:numPr>
          <w:ilvl w:val="0"/>
          <w:numId w:val="0"/>
        </w:numPr>
        <w:ind w:left="360"/>
        <w:jc w:val="both"/>
        <w:rPr>
          <w:rFonts w:asciiTheme="minorHAnsi" w:eastAsiaTheme="minorHAnsi" w:hAnsiTheme="minorHAnsi" w:cstheme="minorHAnsi"/>
          <w:sz w:val="22"/>
          <w:szCs w:val="22"/>
          <w:lang w:eastAsia="en-US"/>
        </w:rPr>
      </w:pPr>
    </w:p>
    <w:p w14:paraId="1EA8E633" w14:textId="71D20A9D" w:rsidR="00A21740" w:rsidRPr="00FF668E" w:rsidRDefault="00072A02">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Faktur</w:t>
      </w:r>
      <w:r>
        <w:rPr>
          <w:rFonts w:asciiTheme="minorHAnsi" w:eastAsiaTheme="minorHAnsi" w:hAnsiTheme="minorHAnsi" w:cstheme="minorHAnsi"/>
          <w:sz w:val="22"/>
          <w:szCs w:val="22"/>
          <w:lang w:eastAsia="en-US"/>
        </w:rPr>
        <w:t>a</w:t>
      </w:r>
      <w:r w:rsidRPr="00FF668E">
        <w:rPr>
          <w:rFonts w:asciiTheme="minorHAnsi" w:eastAsiaTheme="minorHAnsi" w:hAnsiTheme="minorHAnsi" w:cstheme="minorHAnsi"/>
          <w:sz w:val="22"/>
          <w:szCs w:val="22"/>
          <w:lang w:eastAsia="en-US"/>
        </w:rPr>
        <w:t xml:space="preserve"> </w:t>
      </w:r>
      <w:r w:rsidR="00460EF0" w:rsidRPr="00FF668E">
        <w:rPr>
          <w:rFonts w:asciiTheme="minorHAnsi" w:eastAsiaTheme="minorHAnsi" w:hAnsiTheme="minorHAnsi" w:cstheme="minorHAnsi"/>
          <w:sz w:val="22"/>
          <w:szCs w:val="22"/>
          <w:lang w:eastAsia="en-US"/>
        </w:rPr>
        <w:t>musí obsahovat všechny náležitosti řádného daňového dokladu ve smyslu zákona o dani z přidané hodnoty, jinými obecně závaznými předpisy a touto smlouvou. V případě, že faktura bude obsahovat věcné či formální nesprávnosti, popřípadě nebude obsahovat všechny zákonné náležitosti nebo přílohu dle předchozího odstavce, je Objednatel oprávněn ji vrátit ve lhůtě splatnosti zpět Dodavateli k doplnění či opravě, aniž se tak dostane do prodlení se splatností. Lhůta splatnosti počíná běžet ode dne vystavení náležitě doplněné či opravené faktury Objednateli.</w:t>
      </w:r>
    </w:p>
    <w:p w14:paraId="5093EAA6" w14:textId="77777777" w:rsidR="00A21740" w:rsidRPr="00FF668E" w:rsidRDefault="00A21740">
      <w:pPr>
        <w:pStyle w:val="Odstavecseseznamem"/>
        <w:numPr>
          <w:ilvl w:val="0"/>
          <w:numId w:val="0"/>
        </w:numPr>
        <w:ind w:left="360"/>
        <w:jc w:val="both"/>
        <w:rPr>
          <w:rFonts w:asciiTheme="minorHAnsi" w:eastAsiaTheme="minorHAnsi" w:hAnsiTheme="minorHAnsi" w:cstheme="minorHAnsi"/>
          <w:sz w:val="22"/>
          <w:szCs w:val="22"/>
          <w:lang w:eastAsia="en-US"/>
        </w:rPr>
      </w:pPr>
    </w:p>
    <w:p w14:paraId="559DBE04" w14:textId="3AC6930E" w:rsidR="00A21740" w:rsidRPr="00FF668E"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 xml:space="preserve">Fakturu za dodávku díla je Dodavatel oprávněn vystavit až po řádném protokolárním převzetí </w:t>
      </w:r>
      <w:r w:rsidR="00DC26D6">
        <w:rPr>
          <w:rFonts w:asciiTheme="minorHAnsi" w:eastAsiaTheme="minorHAnsi" w:hAnsiTheme="minorHAnsi" w:cstheme="minorHAnsi"/>
          <w:sz w:val="22"/>
          <w:szCs w:val="22"/>
          <w:lang w:eastAsia="en-US"/>
        </w:rPr>
        <w:t>kompletního díla</w:t>
      </w:r>
      <w:r w:rsidRPr="00FF668E">
        <w:rPr>
          <w:rFonts w:asciiTheme="minorHAnsi" w:eastAsiaTheme="minorHAnsi" w:hAnsiTheme="minorHAnsi" w:cstheme="minorHAnsi"/>
          <w:sz w:val="22"/>
          <w:szCs w:val="22"/>
          <w:lang w:eastAsia="en-US"/>
        </w:rPr>
        <w:t xml:space="preserve"> Objednatelem, tak jak jsou dohodnuty podmínky pro předání díla v článku 4</w:t>
      </w:r>
      <w:r w:rsidR="00242844">
        <w:rPr>
          <w:rFonts w:asciiTheme="minorHAnsi" w:eastAsiaTheme="minorHAnsi" w:hAnsiTheme="minorHAnsi" w:cstheme="minorHAnsi"/>
          <w:sz w:val="22"/>
          <w:szCs w:val="22"/>
          <w:lang w:eastAsia="en-US"/>
        </w:rPr>
        <w:t>. Smlouvy.</w:t>
      </w:r>
      <w:r w:rsidR="004D2295">
        <w:rPr>
          <w:rFonts w:asciiTheme="minorHAnsi" w:eastAsiaTheme="minorHAnsi" w:hAnsiTheme="minorHAnsi" w:cstheme="minorHAnsi"/>
          <w:sz w:val="22"/>
          <w:szCs w:val="22"/>
          <w:lang w:eastAsia="en-US"/>
        </w:rPr>
        <w:t xml:space="preserve"> </w:t>
      </w:r>
      <w:r w:rsidRPr="00A91633">
        <w:rPr>
          <w:rFonts w:asciiTheme="minorHAnsi" w:eastAsiaTheme="minorHAnsi" w:hAnsiTheme="minorHAnsi" w:cstheme="minorHAnsi"/>
          <w:sz w:val="22"/>
          <w:szCs w:val="22"/>
          <w:lang w:eastAsia="en-US"/>
        </w:rPr>
        <w:t>Splatnost faktury se sjednává na 30 dnů ode dne vystavení faktury. Za den splnění povinnosti zaplatit cenu je považován den odepsání příslušné částky z účtu Objednatele. Dodavatel je povinen fakturu na cenu díla vystavit a doručit Objednateli nejpozději do</w:t>
      </w:r>
      <w:r w:rsidR="00B4094A" w:rsidRPr="00A91633">
        <w:rPr>
          <w:rFonts w:asciiTheme="minorHAnsi" w:eastAsiaTheme="minorHAnsi" w:hAnsiTheme="minorHAnsi" w:cstheme="minorHAnsi"/>
          <w:sz w:val="22"/>
          <w:szCs w:val="22"/>
          <w:lang w:eastAsia="en-US"/>
        </w:rPr>
        <w:t xml:space="preserve"> 14 kalendářních dnů </w:t>
      </w:r>
      <w:r w:rsidRPr="00A91633">
        <w:rPr>
          <w:rFonts w:asciiTheme="minorHAnsi" w:eastAsiaTheme="minorHAnsi" w:hAnsiTheme="minorHAnsi" w:cstheme="minorHAnsi"/>
          <w:sz w:val="22"/>
          <w:szCs w:val="22"/>
          <w:lang w:eastAsia="en-US"/>
        </w:rPr>
        <w:t>po předání a převzetí díla jako celku.</w:t>
      </w:r>
    </w:p>
    <w:p w14:paraId="1F8F85E2" w14:textId="77777777" w:rsidR="00A21740" w:rsidRPr="00FF668E" w:rsidRDefault="00A21740">
      <w:pPr>
        <w:pStyle w:val="Odstavecseseznamem"/>
        <w:numPr>
          <w:ilvl w:val="0"/>
          <w:numId w:val="0"/>
        </w:numPr>
        <w:ind w:left="360"/>
        <w:jc w:val="both"/>
        <w:rPr>
          <w:rFonts w:asciiTheme="minorHAnsi" w:eastAsiaTheme="minorHAnsi" w:hAnsiTheme="minorHAnsi" w:cstheme="minorHAnsi"/>
          <w:sz w:val="22"/>
          <w:szCs w:val="22"/>
          <w:lang w:eastAsia="en-US"/>
        </w:rPr>
      </w:pPr>
    </w:p>
    <w:p w14:paraId="600FEE31" w14:textId="77777777" w:rsidR="00A21740" w:rsidRPr="00FF668E" w:rsidRDefault="00460EF0">
      <w:pPr>
        <w:pStyle w:val="Odstavecseseznamem"/>
        <w:numPr>
          <w:ilvl w:val="1"/>
          <w:numId w:val="5"/>
        </w:numPr>
        <w:ind w:left="567" w:hanging="567"/>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Objednatel neposkytuje Dodavateli zálohy na cenu plnění dle této smlouvy.</w:t>
      </w:r>
    </w:p>
    <w:p w14:paraId="5E31A564" w14:textId="77777777" w:rsidR="00A21740" w:rsidRPr="00FF668E" w:rsidRDefault="00A21740">
      <w:pPr>
        <w:pStyle w:val="Odstavecseseznamem"/>
        <w:numPr>
          <w:ilvl w:val="0"/>
          <w:numId w:val="0"/>
        </w:numPr>
        <w:ind w:left="567" w:hanging="567"/>
        <w:jc w:val="both"/>
        <w:rPr>
          <w:rFonts w:asciiTheme="minorHAnsi" w:eastAsiaTheme="minorHAnsi" w:hAnsiTheme="minorHAnsi" w:cstheme="minorHAnsi"/>
          <w:sz w:val="22"/>
          <w:szCs w:val="22"/>
          <w:lang w:eastAsia="en-US"/>
        </w:rPr>
      </w:pPr>
    </w:p>
    <w:p w14:paraId="31A2D422" w14:textId="77777777" w:rsidR="00A21740" w:rsidRPr="00FF668E" w:rsidRDefault="00460EF0">
      <w:pPr>
        <w:pStyle w:val="Odstavecseseznamem"/>
        <w:numPr>
          <w:ilvl w:val="1"/>
          <w:numId w:val="5"/>
        </w:numPr>
        <w:ind w:left="567" w:hanging="567"/>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Smluvní strany se výslovně dohodly, že Objednatel je oprávněn započíst své i nesplatné pohledávky vzniklé na základě této smlouvy proti pohledávce Dodavatele na zaplacení ceny díla nebo provozní podpory rovněž bez ohledu na její splatnost.</w:t>
      </w:r>
    </w:p>
    <w:p w14:paraId="4EB0D7EB" w14:textId="77777777" w:rsidR="00A21740" w:rsidRPr="00FF668E" w:rsidRDefault="00A21740">
      <w:pPr>
        <w:pStyle w:val="Odstavecseseznamem"/>
        <w:numPr>
          <w:ilvl w:val="0"/>
          <w:numId w:val="0"/>
        </w:numPr>
        <w:ind w:left="567" w:hanging="567"/>
        <w:jc w:val="both"/>
        <w:rPr>
          <w:rFonts w:asciiTheme="minorHAnsi" w:eastAsiaTheme="minorHAnsi" w:hAnsiTheme="minorHAnsi" w:cstheme="minorHAnsi"/>
          <w:sz w:val="22"/>
          <w:szCs w:val="22"/>
          <w:lang w:eastAsia="en-US"/>
        </w:rPr>
      </w:pPr>
    </w:p>
    <w:p w14:paraId="71583BB8" w14:textId="77777777" w:rsidR="00A21740" w:rsidRPr="00FF668E" w:rsidRDefault="00460EF0">
      <w:pPr>
        <w:pStyle w:val="Odstavecseseznamem"/>
        <w:numPr>
          <w:ilvl w:val="1"/>
          <w:numId w:val="5"/>
        </w:numPr>
        <w:ind w:left="567" w:hanging="567"/>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 xml:space="preserve">Dodavatel se zavazuje, že v případě nabytí statutu „nespolehlivý plátce“, ve smyslu zákona č. 235/2004 Sb., o dani z přidané hodnoty, ve znění pozdějších předpisů, bude o této skutečnosti neprodleně Objednatele informovat. Objednatel je poté oprávněn zaslat hodnotu plnění odpovídající dani z přidané hodnoty přímo na účet správce daně v režimu podle </w:t>
      </w:r>
      <w:proofErr w:type="spellStart"/>
      <w:r w:rsidRPr="00FF668E">
        <w:rPr>
          <w:rFonts w:asciiTheme="minorHAnsi" w:eastAsiaTheme="minorHAnsi" w:hAnsiTheme="minorHAnsi" w:cstheme="minorHAnsi"/>
          <w:sz w:val="22"/>
          <w:szCs w:val="22"/>
          <w:lang w:eastAsia="en-US"/>
        </w:rPr>
        <w:t>ust</w:t>
      </w:r>
      <w:proofErr w:type="spellEnd"/>
      <w:r w:rsidRPr="00FF668E">
        <w:rPr>
          <w:rFonts w:asciiTheme="minorHAnsi" w:eastAsiaTheme="minorHAnsi" w:hAnsiTheme="minorHAnsi" w:cstheme="minorHAnsi"/>
          <w:sz w:val="22"/>
          <w:szCs w:val="22"/>
          <w:lang w:eastAsia="en-US"/>
        </w:rPr>
        <w:t>. §109a zákona o dani z přidané hodnoty.</w:t>
      </w:r>
    </w:p>
    <w:p w14:paraId="60F7EA84" w14:textId="77777777" w:rsidR="00A21740" w:rsidRPr="00FF668E" w:rsidRDefault="00A21740">
      <w:pPr>
        <w:pStyle w:val="Odstavecseseznamem"/>
        <w:numPr>
          <w:ilvl w:val="0"/>
          <w:numId w:val="0"/>
        </w:numPr>
        <w:ind w:left="567" w:hanging="567"/>
        <w:jc w:val="both"/>
        <w:rPr>
          <w:rFonts w:asciiTheme="minorHAnsi" w:eastAsiaTheme="minorHAnsi" w:hAnsiTheme="minorHAnsi" w:cstheme="minorHAnsi"/>
          <w:sz w:val="22"/>
          <w:szCs w:val="22"/>
          <w:lang w:eastAsia="en-US"/>
        </w:rPr>
      </w:pPr>
    </w:p>
    <w:p w14:paraId="21ECC0B7" w14:textId="77777777" w:rsidR="00A21740" w:rsidRPr="00891A45" w:rsidRDefault="00460EF0">
      <w:pPr>
        <w:pStyle w:val="Odstavecseseznamem"/>
        <w:numPr>
          <w:ilvl w:val="1"/>
          <w:numId w:val="5"/>
        </w:numPr>
        <w:ind w:left="567" w:hanging="567"/>
        <w:jc w:val="both"/>
        <w:rPr>
          <w:rFonts w:asciiTheme="minorHAnsi" w:eastAsiaTheme="minorHAnsi" w:hAnsiTheme="minorHAnsi" w:cstheme="minorHAnsi"/>
          <w:sz w:val="22"/>
          <w:szCs w:val="22"/>
          <w:lang w:eastAsia="en-US"/>
        </w:rPr>
      </w:pPr>
      <w:r w:rsidRPr="00891A45">
        <w:rPr>
          <w:rFonts w:asciiTheme="minorHAnsi" w:eastAsiaTheme="minorHAnsi" w:hAnsiTheme="minorHAnsi" w:cstheme="minorHAnsi"/>
          <w:sz w:val="22"/>
          <w:szCs w:val="22"/>
          <w:lang w:eastAsia="en-US"/>
        </w:rPr>
        <w:t>Nedílnou součástí zhotovitelem vystavených fakturačních dokladů bude:</w:t>
      </w:r>
    </w:p>
    <w:p w14:paraId="12AA0280" w14:textId="47518E7E" w:rsidR="00A21740" w:rsidRPr="00891A45" w:rsidRDefault="00460EF0">
      <w:pPr>
        <w:pStyle w:val="Odstavecseseznamem"/>
        <w:numPr>
          <w:ilvl w:val="0"/>
          <w:numId w:val="9"/>
        </w:numPr>
        <w:ind w:left="567" w:hanging="141"/>
        <w:jc w:val="both"/>
        <w:rPr>
          <w:rFonts w:asciiTheme="minorHAnsi" w:hAnsiTheme="minorHAnsi" w:cstheme="minorHAnsi"/>
          <w:sz w:val="22"/>
          <w:szCs w:val="22"/>
        </w:rPr>
      </w:pPr>
      <w:r w:rsidRPr="00891A45">
        <w:rPr>
          <w:rFonts w:asciiTheme="minorHAnsi" w:hAnsiTheme="minorHAnsi" w:cstheme="minorHAnsi"/>
          <w:sz w:val="22"/>
          <w:szCs w:val="22"/>
        </w:rPr>
        <w:t xml:space="preserve">soupis provedených prací v elektronické podobě obsahující přesnou specifikaci provedených prací ve slovním vyjádření v souladu s odsouhlaseným položkovým rozpočtem v členění na položky investičního </w:t>
      </w:r>
      <w:r w:rsidRPr="00891A45">
        <w:rPr>
          <w:rFonts w:asciiTheme="minorHAnsi" w:hAnsiTheme="minorHAnsi" w:cstheme="minorHAnsi"/>
          <w:sz w:val="22"/>
          <w:szCs w:val="22"/>
        </w:rPr>
        <w:lastRenderedPageBreak/>
        <w:t>charakteru (rozděleno na hmotný a nehmotný majetek) a na položky neinvestičního charakteru, a to v elektronické podobě ve formátu MS Excel;</w:t>
      </w:r>
    </w:p>
    <w:p w14:paraId="6D4EDAA6" w14:textId="4A535F8D" w:rsidR="00A21740" w:rsidRPr="00891A45" w:rsidRDefault="00460EF0" w:rsidP="00C217B5">
      <w:pPr>
        <w:pStyle w:val="Odstavecseseznamem"/>
        <w:numPr>
          <w:ilvl w:val="0"/>
          <w:numId w:val="9"/>
        </w:numPr>
        <w:ind w:left="567" w:hanging="141"/>
        <w:jc w:val="both"/>
        <w:rPr>
          <w:rFonts w:asciiTheme="minorHAnsi" w:hAnsiTheme="minorHAnsi" w:cstheme="minorHAnsi"/>
          <w:sz w:val="22"/>
          <w:szCs w:val="22"/>
        </w:rPr>
      </w:pPr>
      <w:r w:rsidRPr="00891A45">
        <w:rPr>
          <w:rFonts w:asciiTheme="minorHAnsi" w:hAnsiTheme="minorHAnsi" w:cstheme="minorHAnsi"/>
          <w:sz w:val="22"/>
          <w:szCs w:val="22"/>
        </w:rPr>
        <w:t>evidenční protokol se samostatnými soupisy dodávek členěný podle požadavků Objednatele (přesné členění soupisu bude nastaveno po dohodě s dotčeným odborem Objednatele)</w:t>
      </w:r>
      <w:r w:rsidR="00C217B5" w:rsidRPr="00891A45">
        <w:rPr>
          <w:rFonts w:asciiTheme="minorHAnsi" w:hAnsiTheme="minorHAnsi" w:cstheme="minorHAnsi"/>
          <w:sz w:val="22"/>
          <w:szCs w:val="22"/>
        </w:rPr>
        <w:t>.</w:t>
      </w:r>
    </w:p>
    <w:p w14:paraId="44F41AFD" w14:textId="77777777" w:rsidR="005E0132" w:rsidRDefault="005E0132">
      <w:pPr>
        <w:pStyle w:val="MNETnormln"/>
        <w:spacing w:after="0"/>
        <w:jc w:val="both"/>
        <w:rPr>
          <w:rFonts w:asciiTheme="minorHAnsi" w:hAnsiTheme="minorHAnsi" w:cstheme="minorHAnsi"/>
          <w:b/>
          <w:bCs/>
          <w:sz w:val="22"/>
          <w:highlight w:val="blue"/>
        </w:rPr>
      </w:pPr>
    </w:p>
    <w:p w14:paraId="4638DA7E" w14:textId="77777777" w:rsidR="005E0132" w:rsidRDefault="005E0132">
      <w:pPr>
        <w:pStyle w:val="MNETnormln"/>
        <w:spacing w:after="0"/>
        <w:jc w:val="both"/>
        <w:rPr>
          <w:rFonts w:asciiTheme="minorHAnsi" w:hAnsiTheme="minorHAnsi" w:cstheme="minorHAnsi"/>
          <w:b/>
          <w:bCs/>
          <w:sz w:val="22"/>
          <w:highlight w:val="blue"/>
        </w:rPr>
      </w:pPr>
    </w:p>
    <w:p w14:paraId="791C48AB" w14:textId="77777777" w:rsidR="00FC4906" w:rsidRDefault="00FC4906">
      <w:pPr>
        <w:pStyle w:val="MNETnormln"/>
        <w:spacing w:after="0"/>
        <w:jc w:val="both"/>
        <w:rPr>
          <w:rFonts w:asciiTheme="minorHAnsi" w:hAnsiTheme="minorHAnsi" w:cstheme="minorHAnsi"/>
          <w:b/>
          <w:bCs/>
          <w:sz w:val="22"/>
          <w:highlight w:val="blue"/>
        </w:rPr>
      </w:pPr>
    </w:p>
    <w:p w14:paraId="0526F2BE" w14:textId="77777777" w:rsidR="00A21740" w:rsidRPr="00E70259" w:rsidRDefault="00460EF0">
      <w:pPr>
        <w:pStyle w:val="MNETnormln"/>
        <w:numPr>
          <w:ilvl w:val="0"/>
          <w:numId w:val="5"/>
        </w:numPr>
        <w:spacing w:after="0"/>
        <w:ind w:left="351" w:hanging="357"/>
        <w:jc w:val="center"/>
        <w:rPr>
          <w:rFonts w:asciiTheme="minorHAnsi" w:hAnsiTheme="minorHAnsi" w:cstheme="minorHAnsi"/>
          <w:b/>
          <w:bCs/>
          <w:sz w:val="24"/>
          <w:szCs w:val="24"/>
        </w:rPr>
      </w:pPr>
      <w:r w:rsidRPr="00E70259">
        <w:rPr>
          <w:rFonts w:asciiTheme="minorHAnsi" w:hAnsiTheme="minorHAnsi" w:cstheme="minorHAnsi"/>
          <w:b/>
          <w:bCs/>
          <w:sz w:val="24"/>
          <w:szCs w:val="24"/>
        </w:rPr>
        <w:t>PRÁVA A POVINNOSTI SMLUVNÍCH STRAN</w:t>
      </w:r>
    </w:p>
    <w:p w14:paraId="423B0DCF" w14:textId="4F2349B0" w:rsidR="00A21740" w:rsidRPr="00FF668E"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 xml:space="preserve">Zhotovitel je povinen provést pro Objednatele úplné a funkční dílo dle této smlouvy, a pokud jsou součástí provedení i </w:t>
      </w:r>
      <w:r w:rsidR="00D31060" w:rsidRPr="00FF668E">
        <w:rPr>
          <w:rFonts w:asciiTheme="minorHAnsi" w:eastAsiaTheme="minorHAnsi" w:hAnsiTheme="minorHAnsi" w:cstheme="minorHAnsi"/>
          <w:sz w:val="22"/>
          <w:szCs w:val="22"/>
          <w:lang w:eastAsia="en-US"/>
        </w:rPr>
        <w:t>dodávk</w:t>
      </w:r>
      <w:r w:rsidR="00D31060">
        <w:rPr>
          <w:rFonts w:asciiTheme="minorHAnsi" w:eastAsiaTheme="minorHAnsi" w:hAnsiTheme="minorHAnsi" w:cstheme="minorHAnsi"/>
          <w:sz w:val="22"/>
          <w:szCs w:val="22"/>
          <w:lang w:eastAsia="en-US"/>
        </w:rPr>
        <w:t>y</w:t>
      </w:r>
      <w:r w:rsidR="00D31060" w:rsidRPr="00FF668E">
        <w:rPr>
          <w:rFonts w:asciiTheme="minorHAnsi" w:eastAsiaTheme="minorHAnsi" w:hAnsiTheme="minorHAnsi" w:cstheme="minorHAnsi"/>
          <w:sz w:val="22"/>
          <w:szCs w:val="22"/>
          <w:lang w:eastAsia="en-US"/>
        </w:rPr>
        <w:t xml:space="preserve"> </w:t>
      </w:r>
      <w:r w:rsidRPr="00FF668E">
        <w:rPr>
          <w:rFonts w:asciiTheme="minorHAnsi" w:eastAsiaTheme="minorHAnsi" w:hAnsiTheme="minorHAnsi" w:cstheme="minorHAnsi"/>
          <w:sz w:val="22"/>
          <w:szCs w:val="22"/>
          <w:lang w:eastAsia="en-US"/>
        </w:rPr>
        <w:t>věcí, bude se jednat o nové a nepoužité věci v dohodnutém množství, jakosti a</w:t>
      </w:r>
      <w:r w:rsidR="00153FD0" w:rsidRPr="00FF668E">
        <w:rPr>
          <w:rFonts w:asciiTheme="minorHAnsi" w:eastAsiaTheme="minorHAnsi" w:hAnsiTheme="minorHAnsi" w:cstheme="minorHAnsi"/>
          <w:sz w:val="22"/>
          <w:szCs w:val="22"/>
          <w:lang w:eastAsia="en-US"/>
        </w:rPr>
        <w:t> </w:t>
      </w:r>
      <w:r w:rsidRPr="00FF668E">
        <w:rPr>
          <w:rFonts w:asciiTheme="minorHAnsi" w:eastAsiaTheme="minorHAnsi" w:hAnsiTheme="minorHAnsi" w:cstheme="minorHAnsi"/>
          <w:sz w:val="22"/>
          <w:szCs w:val="22"/>
          <w:lang w:eastAsia="en-US"/>
        </w:rPr>
        <w:t>provedení, které je Zhotovitel povinen předložit v souladu se specifikací technických a uživatelských standardů a Objednatelem písemně odsouhlasenou dokumentací.</w:t>
      </w:r>
    </w:p>
    <w:p w14:paraId="6E8D8D2C" w14:textId="77777777" w:rsidR="00A21740" w:rsidRPr="00FF668E" w:rsidRDefault="00A21740">
      <w:pPr>
        <w:pStyle w:val="Odstavecseseznamem"/>
        <w:numPr>
          <w:ilvl w:val="0"/>
          <w:numId w:val="0"/>
        </w:numPr>
        <w:ind w:left="360"/>
        <w:jc w:val="both"/>
        <w:rPr>
          <w:rFonts w:asciiTheme="minorHAnsi" w:eastAsiaTheme="minorHAnsi" w:hAnsiTheme="minorHAnsi" w:cstheme="minorHAnsi"/>
          <w:sz w:val="22"/>
          <w:szCs w:val="22"/>
          <w:lang w:eastAsia="en-US"/>
        </w:rPr>
      </w:pPr>
    </w:p>
    <w:p w14:paraId="476DBC0F" w14:textId="1C0FD904" w:rsidR="00A21740" w:rsidRPr="00FF668E"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 xml:space="preserve">Zhotovitel je povinen v souladu s podmínkami této smlouvy řádně a včas provést pro Objednatele dílo dle této smlouvy, a to vč. implementace, provedení potřebné montáže, instalace a zprovoznění na místě plnění, přičemž za řádné provedení díla se považuje jeho převzetí Objednatelem, a to na základě potvrzení této skutečnosti v akceptačním protokolu díla. Akceptační protokol může být podepsán nejdříve v okamžiku, kdy bude beze zbytku dokončeno dílo Zhotovitelem včetně dodání věcí na místo určené Objednatelem, instalace, implementace a zprovoznění díla, zaškolení obsluhy a uživatelů a předání dokumentace díla s tím, že Zhotovitel na své náklady zajistí odvoz a likvidaci obalů a dalších použitých odpadů a úklid prostor dotčených realizací prováděného díla. </w:t>
      </w:r>
    </w:p>
    <w:p w14:paraId="57D454A7" w14:textId="77777777" w:rsidR="00A21740" w:rsidRPr="00FF668E" w:rsidRDefault="00A21740">
      <w:pPr>
        <w:pStyle w:val="Odstavecseseznamem"/>
        <w:numPr>
          <w:ilvl w:val="0"/>
          <w:numId w:val="0"/>
        </w:numPr>
        <w:ind w:left="360"/>
        <w:jc w:val="both"/>
        <w:rPr>
          <w:rFonts w:asciiTheme="minorHAnsi" w:eastAsiaTheme="minorHAnsi" w:hAnsiTheme="minorHAnsi" w:cstheme="minorHAnsi"/>
          <w:sz w:val="22"/>
          <w:szCs w:val="22"/>
          <w:lang w:eastAsia="en-US"/>
        </w:rPr>
      </w:pPr>
    </w:p>
    <w:p w14:paraId="07C07645" w14:textId="2ACB39AD" w:rsidR="00A21740" w:rsidRPr="00FF668E"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Objednatel nabývá vlastnického práva k dílu dnem řádného předání a převzetí díla od</w:t>
      </w:r>
      <w:r w:rsidR="002E5997" w:rsidRPr="00FF668E">
        <w:rPr>
          <w:rFonts w:asciiTheme="minorHAnsi" w:eastAsiaTheme="minorHAnsi" w:hAnsiTheme="minorHAnsi" w:cstheme="minorHAnsi"/>
          <w:sz w:val="22"/>
          <w:szCs w:val="22"/>
          <w:lang w:eastAsia="en-US"/>
        </w:rPr>
        <w:t> </w:t>
      </w:r>
      <w:r w:rsidRPr="00FF668E">
        <w:rPr>
          <w:rFonts w:asciiTheme="minorHAnsi" w:eastAsiaTheme="minorHAnsi" w:hAnsiTheme="minorHAnsi" w:cstheme="minorHAnsi"/>
          <w:sz w:val="22"/>
          <w:szCs w:val="22"/>
          <w:lang w:eastAsia="en-US"/>
        </w:rPr>
        <w:t>Zhotovitele. Stejným okamžikem přechází na Objednatele také nebezpečí škody na díle.</w:t>
      </w:r>
    </w:p>
    <w:p w14:paraId="7D85E23F" w14:textId="77777777" w:rsidR="00A21740" w:rsidRPr="00FF668E" w:rsidRDefault="00A21740">
      <w:pPr>
        <w:pStyle w:val="Odstavecseseznamem"/>
        <w:numPr>
          <w:ilvl w:val="0"/>
          <w:numId w:val="0"/>
        </w:numPr>
        <w:ind w:left="360"/>
        <w:jc w:val="both"/>
        <w:rPr>
          <w:rFonts w:asciiTheme="minorHAnsi" w:eastAsiaTheme="minorHAnsi" w:hAnsiTheme="minorHAnsi" w:cstheme="minorHAnsi"/>
          <w:sz w:val="22"/>
          <w:szCs w:val="22"/>
          <w:lang w:eastAsia="en-US"/>
        </w:rPr>
      </w:pPr>
    </w:p>
    <w:p w14:paraId="14457909" w14:textId="77777777" w:rsidR="00A21740" w:rsidRPr="00FF668E"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Zhotovitel je povinen neprodleně písemně vyrozumět Objednatele o případném ohrožení doby plnění a o všech skutečnostech, které mohou řádné a včasné plnění předmětu této smlouvy znemožnit, a to nejpozději do 3 dnů ode dne, kdy se Zhotovitel dozví o takové skutečnosti.</w:t>
      </w:r>
    </w:p>
    <w:p w14:paraId="48410258" w14:textId="77777777" w:rsidR="00A21740" w:rsidRPr="00FF668E" w:rsidRDefault="00A21740">
      <w:pPr>
        <w:pStyle w:val="Odstavecseseznamem"/>
        <w:numPr>
          <w:ilvl w:val="0"/>
          <w:numId w:val="0"/>
        </w:numPr>
        <w:ind w:left="360"/>
        <w:jc w:val="both"/>
        <w:rPr>
          <w:rFonts w:asciiTheme="minorHAnsi" w:eastAsiaTheme="minorHAnsi" w:hAnsiTheme="minorHAnsi" w:cstheme="minorHAnsi"/>
          <w:sz w:val="22"/>
          <w:szCs w:val="22"/>
          <w:lang w:eastAsia="en-US"/>
        </w:rPr>
      </w:pPr>
    </w:p>
    <w:p w14:paraId="0103CD07" w14:textId="77777777" w:rsidR="00A21740" w:rsidRPr="00FF668E"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Zhotovitel není oprávněn postoupit jakákoliv práva anebo povinnosti vyplývající z této smlouvy na třetí osoby bez předchozího písemného souhlasu Objednatele.</w:t>
      </w:r>
    </w:p>
    <w:p w14:paraId="09DD3DF8" w14:textId="77777777" w:rsidR="00A21740" w:rsidRPr="00FF668E" w:rsidRDefault="00A21740">
      <w:pPr>
        <w:pStyle w:val="Odstavecseseznamem"/>
        <w:numPr>
          <w:ilvl w:val="0"/>
          <w:numId w:val="0"/>
        </w:numPr>
        <w:ind w:left="360"/>
        <w:jc w:val="both"/>
        <w:rPr>
          <w:rFonts w:asciiTheme="minorHAnsi" w:eastAsiaTheme="minorHAnsi" w:hAnsiTheme="minorHAnsi" w:cstheme="minorHAnsi"/>
          <w:sz w:val="22"/>
          <w:szCs w:val="22"/>
          <w:lang w:eastAsia="en-US"/>
        </w:rPr>
      </w:pPr>
    </w:p>
    <w:p w14:paraId="079EFDF5" w14:textId="77777777" w:rsidR="00A21740"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Smluvní strany sjednávají, že Zhotovitel není oprávněn jakékoliv jeho pohledávky za Objednatelem, které vzniknou na základě této smlouvy, započítat vůči pohledávkám Objednatele za Zhotovitelem jednostranným právním jednáním.</w:t>
      </w:r>
    </w:p>
    <w:p w14:paraId="57BB51B8" w14:textId="77777777" w:rsidR="008E7A4E" w:rsidRPr="00FF668E" w:rsidRDefault="008E7A4E" w:rsidP="008E7A4E">
      <w:pPr>
        <w:pStyle w:val="Odstavecseseznamem"/>
        <w:numPr>
          <w:ilvl w:val="0"/>
          <w:numId w:val="0"/>
        </w:numPr>
        <w:ind w:left="360"/>
        <w:jc w:val="both"/>
        <w:rPr>
          <w:rFonts w:asciiTheme="minorHAnsi" w:eastAsiaTheme="minorHAnsi" w:hAnsiTheme="minorHAnsi" w:cstheme="minorHAnsi"/>
          <w:sz w:val="22"/>
          <w:szCs w:val="22"/>
          <w:lang w:eastAsia="en-US"/>
        </w:rPr>
      </w:pPr>
    </w:p>
    <w:p w14:paraId="72902A3A" w14:textId="77777777" w:rsidR="00A21740" w:rsidRPr="00FF668E"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Zhotovitel odpovídá Objednateli za škodu způsobenou porušením povinnosti podle této smlouvy nebo povinnosti stanovené obecně závazným platným právním předpisem.</w:t>
      </w:r>
    </w:p>
    <w:p w14:paraId="1FB0E364" w14:textId="77777777" w:rsidR="00A21740" w:rsidRPr="00FF668E" w:rsidRDefault="00A21740">
      <w:pPr>
        <w:pStyle w:val="Odstavecseseznamem"/>
        <w:numPr>
          <w:ilvl w:val="0"/>
          <w:numId w:val="0"/>
        </w:numPr>
        <w:ind w:left="360"/>
        <w:jc w:val="both"/>
        <w:rPr>
          <w:rFonts w:asciiTheme="minorHAnsi" w:eastAsiaTheme="minorHAnsi" w:hAnsiTheme="minorHAnsi" w:cstheme="minorHAnsi"/>
          <w:sz w:val="22"/>
          <w:szCs w:val="22"/>
          <w:lang w:eastAsia="en-US"/>
        </w:rPr>
      </w:pPr>
    </w:p>
    <w:p w14:paraId="60103198" w14:textId="77777777" w:rsidR="00A21740" w:rsidRPr="00FF668E"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Smluvní strany se dohodly a Zhotovitel určil, že osobou oprávněnou k jednání za Zhotovitele v technických věcech, které se týkají této smlouvy a její realizace, je/jsou:</w:t>
      </w:r>
    </w:p>
    <w:p w14:paraId="684B6BE2" w14:textId="77777777" w:rsidR="00A21740" w:rsidRPr="00FF668E" w:rsidRDefault="00A21740">
      <w:pPr>
        <w:spacing w:after="0"/>
        <w:ind w:left="357"/>
        <w:jc w:val="both"/>
        <w:rPr>
          <w:rFonts w:asciiTheme="minorHAnsi" w:hAnsiTheme="minorHAnsi" w:cstheme="minorHAnsi"/>
          <w:sz w:val="22"/>
        </w:rPr>
      </w:pPr>
    </w:p>
    <w:p w14:paraId="3076AADF" w14:textId="77777777" w:rsidR="00A21740" w:rsidRPr="00FF668E" w:rsidRDefault="00460EF0">
      <w:pPr>
        <w:spacing w:after="0"/>
        <w:ind w:left="357"/>
        <w:jc w:val="both"/>
        <w:rPr>
          <w:rFonts w:asciiTheme="minorHAnsi" w:hAnsiTheme="minorHAnsi" w:cstheme="minorHAnsi"/>
          <w:sz w:val="22"/>
        </w:rPr>
      </w:pPr>
      <w:r w:rsidRPr="00FF668E">
        <w:rPr>
          <w:rFonts w:asciiTheme="minorHAnsi" w:hAnsiTheme="minorHAnsi" w:cstheme="minorHAnsi"/>
          <w:sz w:val="22"/>
        </w:rPr>
        <w:t>Jméno a příjmení:</w:t>
      </w:r>
      <w:r w:rsidRPr="00FF668E">
        <w:rPr>
          <w:rFonts w:asciiTheme="minorHAnsi" w:hAnsiTheme="minorHAnsi" w:cstheme="minorHAnsi"/>
          <w:sz w:val="22"/>
        </w:rPr>
        <w:tab/>
      </w:r>
      <w:r w:rsidRPr="00FF668E">
        <w:rPr>
          <w:rFonts w:asciiTheme="minorHAnsi" w:hAnsiTheme="minorHAnsi" w:cstheme="minorHAnsi"/>
          <w:sz w:val="22"/>
        </w:rPr>
        <w:tab/>
      </w:r>
      <w:r w:rsidRPr="00FF668E">
        <w:rPr>
          <w:rFonts w:asciiTheme="minorHAnsi" w:hAnsiTheme="minorHAnsi" w:cstheme="minorHAnsi"/>
          <w:sz w:val="22"/>
          <w:highlight w:val="yellow"/>
        </w:rPr>
        <w:t>DOPLNÍ DODAVATEL</w:t>
      </w:r>
    </w:p>
    <w:p w14:paraId="53860AD2" w14:textId="77777777" w:rsidR="00A21740" w:rsidRPr="00FF668E" w:rsidRDefault="00460EF0">
      <w:pPr>
        <w:spacing w:after="0"/>
        <w:ind w:left="357"/>
        <w:jc w:val="both"/>
        <w:rPr>
          <w:rFonts w:asciiTheme="minorHAnsi" w:hAnsiTheme="minorHAnsi" w:cstheme="minorHAnsi"/>
          <w:sz w:val="22"/>
        </w:rPr>
      </w:pPr>
      <w:r w:rsidRPr="00FF668E">
        <w:rPr>
          <w:rFonts w:asciiTheme="minorHAnsi" w:hAnsiTheme="minorHAnsi" w:cstheme="minorHAnsi"/>
          <w:sz w:val="22"/>
        </w:rPr>
        <w:t>E-mail:</w:t>
      </w:r>
      <w:r w:rsidRPr="00FF668E">
        <w:rPr>
          <w:rFonts w:asciiTheme="minorHAnsi" w:hAnsiTheme="minorHAnsi" w:cstheme="minorHAnsi"/>
          <w:sz w:val="22"/>
        </w:rPr>
        <w:tab/>
      </w:r>
      <w:r w:rsidRPr="00FF668E">
        <w:rPr>
          <w:rFonts w:asciiTheme="minorHAnsi" w:hAnsiTheme="minorHAnsi" w:cstheme="minorHAnsi"/>
          <w:sz w:val="22"/>
        </w:rPr>
        <w:tab/>
      </w:r>
      <w:r w:rsidRPr="00FF668E">
        <w:rPr>
          <w:rFonts w:asciiTheme="minorHAnsi" w:hAnsiTheme="minorHAnsi" w:cstheme="minorHAnsi"/>
          <w:sz w:val="22"/>
        </w:rPr>
        <w:tab/>
      </w:r>
      <w:r w:rsidRPr="00FF668E">
        <w:rPr>
          <w:rFonts w:asciiTheme="minorHAnsi" w:hAnsiTheme="minorHAnsi" w:cstheme="minorHAnsi"/>
          <w:sz w:val="22"/>
          <w:highlight w:val="yellow"/>
        </w:rPr>
        <w:t>DOPLNÍ DODAVATEL</w:t>
      </w:r>
    </w:p>
    <w:p w14:paraId="585A0403" w14:textId="77777777" w:rsidR="00A21740" w:rsidRPr="00FF668E" w:rsidRDefault="00460EF0">
      <w:pPr>
        <w:spacing w:after="0"/>
        <w:ind w:left="357"/>
        <w:jc w:val="both"/>
        <w:rPr>
          <w:rFonts w:asciiTheme="minorHAnsi" w:hAnsiTheme="minorHAnsi" w:cstheme="minorHAnsi"/>
          <w:sz w:val="22"/>
        </w:rPr>
      </w:pPr>
      <w:r w:rsidRPr="00FF668E">
        <w:rPr>
          <w:rFonts w:asciiTheme="minorHAnsi" w:hAnsiTheme="minorHAnsi" w:cstheme="minorHAnsi"/>
          <w:sz w:val="22"/>
        </w:rPr>
        <w:t>Tel. číslo:</w:t>
      </w:r>
      <w:r w:rsidRPr="00FF668E">
        <w:rPr>
          <w:rFonts w:asciiTheme="minorHAnsi" w:hAnsiTheme="minorHAnsi" w:cstheme="minorHAnsi"/>
          <w:sz w:val="22"/>
        </w:rPr>
        <w:tab/>
      </w:r>
      <w:r w:rsidRPr="00FF668E">
        <w:rPr>
          <w:rFonts w:asciiTheme="minorHAnsi" w:hAnsiTheme="minorHAnsi" w:cstheme="minorHAnsi"/>
          <w:sz w:val="22"/>
        </w:rPr>
        <w:tab/>
      </w:r>
      <w:r w:rsidRPr="00FF668E">
        <w:rPr>
          <w:rFonts w:asciiTheme="minorHAnsi" w:hAnsiTheme="minorHAnsi" w:cstheme="minorHAnsi"/>
          <w:sz w:val="22"/>
        </w:rPr>
        <w:tab/>
      </w:r>
      <w:r w:rsidRPr="00FF668E">
        <w:rPr>
          <w:rFonts w:asciiTheme="minorHAnsi" w:hAnsiTheme="minorHAnsi" w:cstheme="minorHAnsi"/>
          <w:sz w:val="22"/>
          <w:highlight w:val="yellow"/>
        </w:rPr>
        <w:t>DOPLNÍ DODAVATEL</w:t>
      </w:r>
    </w:p>
    <w:p w14:paraId="1058CC3F" w14:textId="77777777" w:rsidR="00A21740" w:rsidRPr="00FF668E" w:rsidRDefault="00A21740">
      <w:pPr>
        <w:spacing w:after="0"/>
        <w:ind w:left="357"/>
        <w:jc w:val="both"/>
        <w:rPr>
          <w:rFonts w:asciiTheme="minorHAnsi" w:hAnsiTheme="minorHAnsi" w:cstheme="minorHAnsi"/>
          <w:sz w:val="22"/>
        </w:rPr>
      </w:pPr>
    </w:p>
    <w:p w14:paraId="39A0489B" w14:textId="77777777" w:rsidR="00A21740" w:rsidRPr="00FF668E"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 xml:space="preserve"> Smluvní strany se dohodly </w:t>
      </w:r>
      <w:r w:rsidRPr="00FF668E">
        <w:rPr>
          <w:rFonts w:asciiTheme="minorHAnsi" w:hAnsiTheme="minorHAnsi" w:cstheme="minorHAnsi"/>
          <w:sz w:val="22"/>
          <w:szCs w:val="22"/>
        </w:rPr>
        <w:t>a Objednatel určil, že osobou oprávněnou k jednání za Objednatele v technických věcech, které se týkají této smlouvy a její realizace, je:</w:t>
      </w:r>
    </w:p>
    <w:p w14:paraId="550E333B" w14:textId="77777777" w:rsidR="00A21740" w:rsidRPr="00FF668E" w:rsidRDefault="00A21740">
      <w:pPr>
        <w:pStyle w:val="Odstavecseseznamem"/>
        <w:numPr>
          <w:ilvl w:val="0"/>
          <w:numId w:val="0"/>
        </w:numPr>
        <w:ind w:left="360"/>
        <w:jc w:val="both"/>
        <w:rPr>
          <w:rFonts w:asciiTheme="minorHAnsi" w:hAnsiTheme="minorHAnsi" w:cstheme="minorHAnsi"/>
          <w:sz w:val="22"/>
          <w:szCs w:val="22"/>
        </w:rPr>
      </w:pPr>
    </w:p>
    <w:p w14:paraId="1CD03EDE" w14:textId="2A20E128" w:rsidR="00A21740" w:rsidRPr="00FF668E" w:rsidRDefault="00460EF0">
      <w:pPr>
        <w:pStyle w:val="Odstavecseseznamem"/>
        <w:numPr>
          <w:ilvl w:val="0"/>
          <w:numId w:val="0"/>
        </w:numPr>
        <w:ind w:left="360"/>
        <w:jc w:val="both"/>
        <w:rPr>
          <w:rFonts w:asciiTheme="minorHAnsi" w:hAnsiTheme="minorHAnsi" w:cstheme="minorHAnsi"/>
          <w:sz w:val="22"/>
          <w:szCs w:val="22"/>
        </w:rPr>
      </w:pPr>
      <w:r w:rsidRPr="00FF668E">
        <w:rPr>
          <w:rFonts w:asciiTheme="minorHAnsi" w:hAnsiTheme="minorHAnsi" w:cstheme="minorHAnsi"/>
          <w:sz w:val="22"/>
          <w:szCs w:val="22"/>
        </w:rPr>
        <w:t>Jméno a příjmení:</w:t>
      </w:r>
      <w:r w:rsidRPr="00FF668E">
        <w:rPr>
          <w:rFonts w:asciiTheme="minorHAnsi" w:hAnsiTheme="minorHAnsi" w:cstheme="minorHAnsi"/>
          <w:sz w:val="22"/>
          <w:szCs w:val="22"/>
        </w:rPr>
        <w:tab/>
      </w:r>
      <w:r w:rsidRPr="00FF668E">
        <w:rPr>
          <w:rFonts w:asciiTheme="minorHAnsi" w:hAnsiTheme="minorHAnsi" w:cstheme="minorHAnsi"/>
          <w:sz w:val="22"/>
          <w:szCs w:val="22"/>
        </w:rPr>
        <w:tab/>
      </w:r>
      <w:r w:rsidR="0045039C">
        <w:rPr>
          <w:rFonts w:asciiTheme="minorHAnsi" w:hAnsiTheme="minorHAnsi" w:cstheme="minorHAnsi"/>
          <w:sz w:val="22"/>
          <w:szCs w:val="22"/>
        </w:rPr>
        <w:t>Martin Žák, specialista optických sítí Metropolnet, a.s.</w:t>
      </w:r>
    </w:p>
    <w:p w14:paraId="7C089BB8" w14:textId="77777777" w:rsidR="00A21740" w:rsidRPr="00FF668E" w:rsidRDefault="00460EF0">
      <w:pPr>
        <w:pStyle w:val="Odstavecseseznamem"/>
        <w:numPr>
          <w:ilvl w:val="0"/>
          <w:numId w:val="0"/>
        </w:numPr>
        <w:ind w:left="360"/>
        <w:jc w:val="both"/>
        <w:rPr>
          <w:rFonts w:asciiTheme="minorHAnsi" w:hAnsiTheme="minorHAnsi" w:cstheme="minorHAnsi"/>
          <w:sz w:val="22"/>
          <w:szCs w:val="22"/>
        </w:rPr>
      </w:pPr>
      <w:r w:rsidRPr="00FF668E">
        <w:rPr>
          <w:rFonts w:asciiTheme="minorHAnsi" w:hAnsiTheme="minorHAnsi" w:cstheme="minorHAnsi"/>
          <w:sz w:val="22"/>
          <w:szCs w:val="22"/>
        </w:rPr>
        <w:t>E-mail:</w:t>
      </w:r>
      <w:r w:rsidRPr="00FF668E">
        <w:rPr>
          <w:rFonts w:asciiTheme="minorHAnsi" w:hAnsiTheme="minorHAnsi" w:cstheme="minorHAnsi"/>
          <w:sz w:val="22"/>
          <w:szCs w:val="22"/>
        </w:rPr>
        <w:tab/>
      </w:r>
      <w:r w:rsidRPr="00FF668E">
        <w:rPr>
          <w:rFonts w:asciiTheme="minorHAnsi" w:hAnsiTheme="minorHAnsi" w:cstheme="minorHAnsi"/>
          <w:sz w:val="22"/>
          <w:szCs w:val="22"/>
        </w:rPr>
        <w:tab/>
      </w:r>
      <w:r w:rsidRPr="00FF668E">
        <w:rPr>
          <w:rFonts w:asciiTheme="minorHAnsi" w:hAnsiTheme="minorHAnsi" w:cstheme="minorHAnsi"/>
          <w:sz w:val="22"/>
          <w:szCs w:val="22"/>
        </w:rPr>
        <w:tab/>
      </w:r>
      <w:r w:rsidRPr="00FF668E">
        <w:rPr>
          <w:rFonts w:asciiTheme="minorHAnsi" w:hAnsiTheme="minorHAnsi" w:cstheme="minorHAnsi"/>
          <w:sz w:val="22"/>
          <w:szCs w:val="22"/>
          <w:highlight w:val="green"/>
        </w:rPr>
        <w:t>BUDE DOPLNĚNO PŘED PODPISEM SMLOUVY</w:t>
      </w:r>
    </w:p>
    <w:p w14:paraId="714AD036" w14:textId="77777777" w:rsidR="00A21740" w:rsidRPr="00FF668E" w:rsidRDefault="00460EF0">
      <w:pPr>
        <w:pStyle w:val="Odstavecseseznamem"/>
        <w:numPr>
          <w:ilvl w:val="0"/>
          <w:numId w:val="0"/>
        </w:numPr>
        <w:ind w:left="360"/>
        <w:jc w:val="both"/>
        <w:rPr>
          <w:rFonts w:asciiTheme="minorHAnsi" w:hAnsiTheme="minorHAnsi" w:cstheme="minorHAnsi"/>
          <w:sz w:val="22"/>
          <w:szCs w:val="22"/>
        </w:rPr>
      </w:pPr>
      <w:r w:rsidRPr="00FF668E">
        <w:rPr>
          <w:rFonts w:asciiTheme="minorHAnsi" w:hAnsiTheme="minorHAnsi" w:cstheme="minorHAnsi"/>
          <w:sz w:val="22"/>
          <w:szCs w:val="22"/>
        </w:rPr>
        <w:t>Tel. číslo:</w:t>
      </w:r>
      <w:r w:rsidRPr="00FF668E">
        <w:rPr>
          <w:rFonts w:asciiTheme="minorHAnsi" w:hAnsiTheme="minorHAnsi" w:cstheme="minorHAnsi"/>
          <w:sz w:val="22"/>
          <w:szCs w:val="22"/>
        </w:rPr>
        <w:tab/>
      </w:r>
      <w:r w:rsidRPr="00FF668E">
        <w:rPr>
          <w:rFonts w:asciiTheme="minorHAnsi" w:hAnsiTheme="minorHAnsi" w:cstheme="minorHAnsi"/>
          <w:sz w:val="22"/>
          <w:szCs w:val="22"/>
        </w:rPr>
        <w:tab/>
      </w:r>
      <w:r w:rsidRPr="00FF668E">
        <w:rPr>
          <w:rFonts w:asciiTheme="minorHAnsi" w:hAnsiTheme="minorHAnsi" w:cstheme="minorHAnsi"/>
          <w:sz w:val="22"/>
          <w:szCs w:val="22"/>
        </w:rPr>
        <w:tab/>
      </w:r>
      <w:r w:rsidRPr="00FF668E">
        <w:rPr>
          <w:rFonts w:asciiTheme="minorHAnsi" w:hAnsiTheme="minorHAnsi" w:cstheme="minorHAnsi"/>
          <w:sz w:val="22"/>
          <w:szCs w:val="22"/>
          <w:highlight w:val="green"/>
        </w:rPr>
        <w:t>BUDE DOPLNĚNO PŘED PODPISEM SMLOUVY</w:t>
      </w:r>
    </w:p>
    <w:p w14:paraId="5E2296E2" w14:textId="77777777" w:rsidR="00A21740" w:rsidRPr="00FF668E" w:rsidRDefault="00A21740">
      <w:pPr>
        <w:pStyle w:val="Odstavecseseznamem"/>
        <w:numPr>
          <w:ilvl w:val="0"/>
          <w:numId w:val="0"/>
        </w:numPr>
        <w:ind w:left="360"/>
        <w:jc w:val="both"/>
        <w:rPr>
          <w:rFonts w:asciiTheme="minorHAnsi" w:eastAsiaTheme="minorHAnsi" w:hAnsiTheme="minorHAnsi" w:cstheme="minorHAnsi"/>
          <w:sz w:val="22"/>
          <w:szCs w:val="22"/>
          <w:lang w:eastAsia="en-US"/>
        </w:rPr>
      </w:pPr>
    </w:p>
    <w:p w14:paraId="70035243" w14:textId="77777777" w:rsidR="00A21740" w:rsidRPr="00FF668E" w:rsidRDefault="00460EF0">
      <w:pPr>
        <w:pStyle w:val="Odstavecseseznamem"/>
        <w:numPr>
          <w:ilvl w:val="1"/>
          <w:numId w:val="5"/>
        </w:numPr>
        <w:tabs>
          <w:tab w:val="left" w:pos="567"/>
        </w:tabs>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Veškerá korespondence, pokyny, oznámení, žádosti, záznamy a jiné dokumenty vzniklé na základě této smlouvy mezi smluvními stranami nebo v souvislosti s ní budou vyhotoveny v písemné formě v českém jazyce a doručují se buď osobně, doporučenou poštou nebo prostřednictvím datové schránky, na adresu sídla, či ID datové schránky Objednatele, uvedené v záhlaví této smlouvy.</w:t>
      </w:r>
    </w:p>
    <w:p w14:paraId="4A77BF56" w14:textId="77777777" w:rsidR="00A21740" w:rsidRPr="00FF668E" w:rsidRDefault="00460EF0">
      <w:pPr>
        <w:pStyle w:val="Odstavecseseznamem"/>
        <w:numPr>
          <w:ilvl w:val="0"/>
          <w:numId w:val="0"/>
        </w:numPr>
        <w:ind w:left="360"/>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 xml:space="preserve"> </w:t>
      </w:r>
    </w:p>
    <w:p w14:paraId="6EF42EC4" w14:textId="77777777" w:rsidR="00A21740" w:rsidRPr="00DF02BA" w:rsidRDefault="00460EF0">
      <w:pPr>
        <w:pStyle w:val="Odstavecseseznamem"/>
        <w:numPr>
          <w:ilvl w:val="1"/>
          <w:numId w:val="5"/>
        </w:numPr>
        <w:tabs>
          <w:tab w:val="left" w:pos="567"/>
        </w:tabs>
        <w:jc w:val="both"/>
        <w:rPr>
          <w:rFonts w:asciiTheme="minorHAnsi" w:eastAsiaTheme="minorHAnsi" w:hAnsiTheme="minorHAnsi" w:cstheme="minorHAnsi"/>
          <w:sz w:val="22"/>
          <w:szCs w:val="22"/>
          <w:lang w:eastAsia="en-US"/>
        </w:rPr>
      </w:pPr>
      <w:r w:rsidRPr="00DF02BA">
        <w:rPr>
          <w:rFonts w:asciiTheme="minorHAnsi" w:eastAsiaTheme="minorHAnsi" w:hAnsiTheme="minorHAnsi" w:cstheme="minorHAnsi"/>
          <w:sz w:val="22"/>
          <w:szCs w:val="22"/>
          <w:lang w:eastAsia="en-US"/>
        </w:rPr>
        <w:t>Zhotovitel je povinen ve lhůtě do 10 pracovních dnů ode dne nabytí účinnosti této smlouvy uzavřít pojistnou smlouvu, jejímž předmětem je pojištění odpovědnosti Zhotovitele za škodu způsobenou provozní činností Zhotovitele nebo vadou předmětu díla do výše limitu pojistného plnění v částce minimálně 1 000 000 Kč z jedné pojistné události ročně. Zhotovitel se zavazuje na žádost Objednatele bezodkladně, nejpozději však ve lhůtě do 5 pracovních dnů od doručení písemné výzvy Objednatele, předložit Objednateli pojistný certifikát prokazující existenci a účinnost této pojistné smlouvy. Zhotovitel se zavazuje, že pojistná smlouva dle věty první tohoto článku zůstane v účinnosti v tomto rozsahu po celou dobu trvání této smlouvy. Za porušení povinnosti dle tohoto odstavce zaplatí Zhotovitel Objednateli smluvní pokutu ve výši 0,05 % z ceny díla dle čl. 5 této smlouvy bez DPH za každý, byť jen započatý kalendářní den, v němž bude Zhotovitel v prodlení s uzavřením pojistné smlouvy nebo jejím doložením Objednateli. Zaplacením smluvní pokuty není dotčeno právo Objednatele na uplatnění případného nároku na náhradu případně vzniklé škody.</w:t>
      </w:r>
    </w:p>
    <w:p w14:paraId="28B2FDF4" w14:textId="77777777" w:rsidR="00A21740" w:rsidRPr="00DF02BA" w:rsidRDefault="00A21740">
      <w:pPr>
        <w:pStyle w:val="Odstavecseseznamem"/>
        <w:numPr>
          <w:ilvl w:val="0"/>
          <w:numId w:val="0"/>
        </w:numPr>
        <w:ind w:left="360"/>
        <w:jc w:val="both"/>
        <w:rPr>
          <w:rFonts w:asciiTheme="minorHAnsi" w:eastAsiaTheme="minorHAnsi" w:hAnsiTheme="minorHAnsi" w:cstheme="minorHAnsi"/>
          <w:sz w:val="22"/>
          <w:szCs w:val="22"/>
          <w:lang w:eastAsia="en-US"/>
        </w:rPr>
      </w:pPr>
    </w:p>
    <w:p w14:paraId="75C55114" w14:textId="77777777" w:rsidR="00A21740" w:rsidRPr="00DF02BA" w:rsidRDefault="00460EF0">
      <w:pPr>
        <w:pStyle w:val="Odstavecseseznamem"/>
        <w:numPr>
          <w:ilvl w:val="1"/>
          <w:numId w:val="5"/>
        </w:numPr>
        <w:jc w:val="both"/>
        <w:rPr>
          <w:rFonts w:asciiTheme="minorHAnsi" w:eastAsiaTheme="minorHAnsi" w:hAnsiTheme="minorHAnsi" w:cstheme="minorHAnsi"/>
          <w:sz w:val="22"/>
          <w:szCs w:val="22"/>
          <w:lang w:eastAsia="en-US"/>
        </w:rPr>
      </w:pPr>
      <w:r w:rsidRPr="00DF02BA">
        <w:rPr>
          <w:rFonts w:asciiTheme="minorHAnsi" w:eastAsiaTheme="minorHAnsi" w:hAnsiTheme="minorHAnsi" w:cstheme="minorHAnsi"/>
          <w:sz w:val="22"/>
          <w:szCs w:val="22"/>
          <w:lang w:eastAsia="en-US"/>
        </w:rPr>
        <w:t>Zhotovitel je povinen:</w:t>
      </w:r>
    </w:p>
    <w:p w14:paraId="2DC46B7F" w14:textId="77777777" w:rsidR="00A21740" w:rsidRPr="00DF02BA" w:rsidRDefault="00460EF0">
      <w:pPr>
        <w:pStyle w:val="Odstavecseseznamem"/>
        <w:numPr>
          <w:ilvl w:val="0"/>
          <w:numId w:val="11"/>
        </w:numPr>
        <w:spacing w:before="60" w:after="60"/>
        <w:ind w:left="1418"/>
        <w:jc w:val="both"/>
        <w:rPr>
          <w:rFonts w:asciiTheme="minorHAnsi" w:hAnsiTheme="minorHAnsi" w:cstheme="minorHAnsi"/>
          <w:sz w:val="22"/>
          <w:szCs w:val="22"/>
        </w:rPr>
      </w:pPr>
      <w:r w:rsidRPr="00DF02BA">
        <w:rPr>
          <w:rFonts w:asciiTheme="minorHAnsi" w:hAnsiTheme="minorHAnsi" w:cstheme="minorHAnsi"/>
          <w:sz w:val="22"/>
          <w:szCs w:val="22"/>
        </w:rPr>
        <w:t xml:space="preserve">mít po celou dobu trvání smluvního vztahu současně sjednanou platnou a účinnou pojistnou smlouvu s vinkulací pojistného plnění ve prospěch objednatele na pojištění stavebně montážních rizik (pojištění majetku (stavby, budovy)) s vinkulací pojistného plnění ve prospěch objednatele v rozsahu pro veškerá obvykle pojistitelná rizika (tzv. </w:t>
      </w:r>
      <w:proofErr w:type="spellStart"/>
      <w:r w:rsidRPr="00DF02BA">
        <w:rPr>
          <w:rFonts w:asciiTheme="minorHAnsi" w:hAnsiTheme="minorHAnsi" w:cstheme="minorHAnsi"/>
          <w:sz w:val="22"/>
          <w:szCs w:val="22"/>
        </w:rPr>
        <w:t>all</w:t>
      </w:r>
      <w:proofErr w:type="spellEnd"/>
      <w:r w:rsidRPr="00DF02BA">
        <w:rPr>
          <w:rFonts w:asciiTheme="minorHAnsi" w:hAnsiTheme="minorHAnsi" w:cstheme="minorHAnsi"/>
          <w:sz w:val="22"/>
          <w:szCs w:val="22"/>
        </w:rPr>
        <w:t xml:space="preserve"> risk), které se zejména vztahuje na škody na stavbě, konstrukci budovaného díla, montovaných strojích nebo technologických celcích, montážních a stavebních strojích a na zařízeních staveniště zejména z těchto příčin:</w:t>
      </w:r>
    </w:p>
    <w:p w14:paraId="635CAB18" w14:textId="77777777" w:rsidR="00A21740" w:rsidRPr="00DF02BA" w:rsidRDefault="00460EF0">
      <w:pPr>
        <w:pStyle w:val="Odstavecseseznamem"/>
        <w:numPr>
          <w:ilvl w:val="1"/>
          <w:numId w:val="11"/>
        </w:numPr>
        <w:spacing w:before="60" w:after="60"/>
        <w:ind w:left="2268" w:hanging="425"/>
        <w:jc w:val="both"/>
        <w:rPr>
          <w:rFonts w:asciiTheme="minorHAnsi" w:hAnsiTheme="minorHAnsi" w:cstheme="minorHAnsi"/>
          <w:sz w:val="22"/>
          <w:szCs w:val="22"/>
        </w:rPr>
      </w:pPr>
      <w:r w:rsidRPr="00DF02BA">
        <w:rPr>
          <w:rFonts w:asciiTheme="minorHAnsi" w:hAnsiTheme="minorHAnsi" w:cstheme="minorHAnsi"/>
          <w:sz w:val="22"/>
          <w:szCs w:val="22"/>
        </w:rPr>
        <w:t>požárem, výbuchem, přímým úderem blesku, nárazem nebo zřícením letadla, jeho části nebo jeho nákladu,</w:t>
      </w:r>
    </w:p>
    <w:p w14:paraId="751CAE41" w14:textId="77777777" w:rsidR="00A21740" w:rsidRPr="00DF02BA" w:rsidRDefault="00460EF0">
      <w:pPr>
        <w:pStyle w:val="Odstavecseseznamem"/>
        <w:numPr>
          <w:ilvl w:val="1"/>
          <w:numId w:val="11"/>
        </w:numPr>
        <w:spacing w:before="60" w:after="60"/>
        <w:ind w:left="2268" w:hanging="425"/>
        <w:jc w:val="both"/>
        <w:rPr>
          <w:rFonts w:asciiTheme="minorHAnsi" w:hAnsiTheme="minorHAnsi" w:cstheme="minorHAnsi"/>
          <w:sz w:val="22"/>
          <w:szCs w:val="22"/>
        </w:rPr>
      </w:pPr>
      <w:r w:rsidRPr="00DF02BA">
        <w:rPr>
          <w:rFonts w:asciiTheme="minorHAnsi" w:hAnsiTheme="minorHAnsi" w:cstheme="minorHAnsi"/>
          <w:sz w:val="22"/>
          <w:szCs w:val="22"/>
        </w:rPr>
        <w:t>záplavou, povodní, vichřicí, krupobitím, sesouváním půdy, zřícením skal nebo zemin, sesouváním nebo zřícením sněhových lavin, tíhou sněhu nebo námrazy,</w:t>
      </w:r>
    </w:p>
    <w:p w14:paraId="6855DB16" w14:textId="77777777" w:rsidR="00A21740" w:rsidRPr="00DF02BA" w:rsidRDefault="00460EF0">
      <w:pPr>
        <w:pStyle w:val="Odstavecseseznamem"/>
        <w:numPr>
          <w:ilvl w:val="1"/>
          <w:numId w:val="11"/>
        </w:numPr>
        <w:spacing w:before="60" w:after="60"/>
        <w:ind w:left="2268" w:hanging="425"/>
        <w:jc w:val="both"/>
        <w:rPr>
          <w:rFonts w:asciiTheme="minorHAnsi" w:hAnsiTheme="minorHAnsi" w:cstheme="minorHAnsi"/>
          <w:sz w:val="22"/>
          <w:szCs w:val="22"/>
        </w:rPr>
      </w:pPr>
      <w:r w:rsidRPr="00DF02BA">
        <w:rPr>
          <w:rFonts w:asciiTheme="minorHAnsi" w:hAnsiTheme="minorHAnsi" w:cstheme="minorHAnsi"/>
          <w:sz w:val="22"/>
          <w:szCs w:val="22"/>
        </w:rPr>
        <w:t>pádem pojištěné věci, nárazem,</w:t>
      </w:r>
    </w:p>
    <w:p w14:paraId="40C2D55A" w14:textId="77777777" w:rsidR="00A21740" w:rsidRPr="00DF02BA" w:rsidRDefault="00460EF0">
      <w:pPr>
        <w:pStyle w:val="Odstavecseseznamem"/>
        <w:numPr>
          <w:ilvl w:val="1"/>
          <w:numId w:val="11"/>
        </w:numPr>
        <w:spacing w:before="60" w:after="60"/>
        <w:ind w:left="2268" w:hanging="425"/>
        <w:jc w:val="both"/>
        <w:rPr>
          <w:rFonts w:asciiTheme="minorHAnsi" w:hAnsiTheme="minorHAnsi" w:cstheme="minorHAnsi"/>
          <w:sz w:val="22"/>
          <w:szCs w:val="22"/>
        </w:rPr>
      </w:pPr>
      <w:r w:rsidRPr="00DF02BA">
        <w:rPr>
          <w:rFonts w:asciiTheme="minorHAnsi" w:hAnsiTheme="minorHAnsi" w:cstheme="minorHAnsi"/>
          <w:sz w:val="22"/>
          <w:szCs w:val="22"/>
        </w:rPr>
        <w:t>pádem stromů, stožárů a jiných předmětů,</w:t>
      </w:r>
    </w:p>
    <w:p w14:paraId="0D7FA8ED" w14:textId="77777777" w:rsidR="00A21740" w:rsidRPr="00DF02BA" w:rsidRDefault="00460EF0">
      <w:pPr>
        <w:pStyle w:val="Odstavecseseznamem"/>
        <w:numPr>
          <w:ilvl w:val="1"/>
          <w:numId w:val="11"/>
        </w:numPr>
        <w:spacing w:before="60" w:after="60"/>
        <w:ind w:left="2268" w:hanging="425"/>
        <w:jc w:val="both"/>
        <w:rPr>
          <w:rFonts w:asciiTheme="minorHAnsi" w:hAnsiTheme="minorHAnsi" w:cstheme="minorHAnsi"/>
          <w:sz w:val="22"/>
          <w:szCs w:val="22"/>
        </w:rPr>
      </w:pPr>
      <w:r w:rsidRPr="00DF02BA">
        <w:rPr>
          <w:rFonts w:asciiTheme="minorHAnsi" w:hAnsiTheme="minorHAnsi" w:cstheme="minorHAnsi"/>
          <w:sz w:val="22"/>
          <w:szCs w:val="22"/>
        </w:rPr>
        <w:t>vodou vytékající z vodovodních zařízení,</w:t>
      </w:r>
    </w:p>
    <w:p w14:paraId="75804DA8" w14:textId="77777777" w:rsidR="00A21740" w:rsidRPr="00DF02BA" w:rsidRDefault="00460EF0">
      <w:pPr>
        <w:pStyle w:val="Odstavecseseznamem"/>
        <w:numPr>
          <w:ilvl w:val="1"/>
          <w:numId w:val="11"/>
        </w:numPr>
        <w:spacing w:before="60" w:after="60"/>
        <w:ind w:left="2268" w:hanging="425"/>
        <w:jc w:val="both"/>
        <w:rPr>
          <w:rFonts w:asciiTheme="minorHAnsi" w:hAnsiTheme="minorHAnsi" w:cstheme="minorHAnsi"/>
          <w:sz w:val="22"/>
          <w:szCs w:val="22"/>
        </w:rPr>
      </w:pPr>
      <w:r w:rsidRPr="00DF02BA">
        <w:rPr>
          <w:rFonts w:asciiTheme="minorHAnsi" w:hAnsiTheme="minorHAnsi" w:cstheme="minorHAnsi"/>
          <w:sz w:val="22"/>
          <w:szCs w:val="22"/>
        </w:rPr>
        <w:t>neodborným zacházením, nesprávnou obsluhou, úmyslným poškozením, nešikovností, nepozorností a nedbalostí.</w:t>
      </w:r>
    </w:p>
    <w:p w14:paraId="563023C3" w14:textId="3A8F90CA" w:rsidR="00A21740" w:rsidRPr="00FF668E" w:rsidRDefault="00460EF0">
      <w:pPr>
        <w:pStyle w:val="Odstavecseseznamem"/>
        <w:numPr>
          <w:ilvl w:val="0"/>
          <w:numId w:val="0"/>
        </w:numPr>
        <w:spacing w:before="60" w:after="60"/>
        <w:ind w:left="1418"/>
        <w:jc w:val="both"/>
        <w:rPr>
          <w:rFonts w:asciiTheme="minorHAnsi" w:hAnsiTheme="minorHAnsi" w:cstheme="minorHAnsi"/>
          <w:sz w:val="22"/>
          <w:szCs w:val="22"/>
        </w:rPr>
      </w:pPr>
      <w:bookmarkStart w:id="0" w:name="_Hlk34314559"/>
      <w:r w:rsidRPr="00DF02BA">
        <w:rPr>
          <w:rFonts w:asciiTheme="minorHAnsi" w:hAnsiTheme="minorHAnsi" w:cstheme="minorHAnsi"/>
          <w:sz w:val="22"/>
          <w:szCs w:val="22"/>
        </w:rPr>
        <w:t xml:space="preserve">Pojistná smlouva musí být uzavřena s min. limitem pojistného plnění ve výši </w:t>
      </w:r>
      <w:r w:rsidR="003F588A">
        <w:rPr>
          <w:rFonts w:asciiTheme="minorHAnsi" w:hAnsiTheme="minorHAnsi" w:cstheme="minorHAnsi"/>
          <w:sz w:val="22"/>
          <w:szCs w:val="22"/>
        </w:rPr>
        <w:t>2 000 000 Kč.</w:t>
      </w:r>
      <w:bookmarkEnd w:id="0"/>
    </w:p>
    <w:p w14:paraId="0FD8C1E4" w14:textId="77777777" w:rsidR="00A21740" w:rsidRPr="00FF668E" w:rsidRDefault="00A21740">
      <w:pPr>
        <w:pStyle w:val="Odstavecseseznamem"/>
        <w:numPr>
          <w:ilvl w:val="0"/>
          <w:numId w:val="0"/>
        </w:numPr>
        <w:spacing w:before="60" w:after="60"/>
        <w:ind w:left="1418"/>
        <w:jc w:val="both"/>
        <w:rPr>
          <w:rFonts w:asciiTheme="minorHAnsi" w:hAnsiTheme="minorHAnsi" w:cstheme="minorHAnsi"/>
          <w:sz w:val="22"/>
          <w:szCs w:val="22"/>
        </w:rPr>
      </w:pPr>
    </w:p>
    <w:p w14:paraId="0992F756" w14:textId="1F94C11D" w:rsidR="00A21740" w:rsidRPr="00FF668E" w:rsidRDefault="00460EF0">
      <w:pPr>
        <w:pStyle w:val="Odstavecseseznamem"/>
        <w:numPr>
          <w:ilvl w:val="0"/>
          <w:numId w:val="11"/>
        </w:numPr>
        <w:spacing w:before="60" w:after="60"/>
        <w:ind w:left="1418"/>
        <w:jc w:val="both"/>
        <w:rPr>
          <w:rFonts w:asciiTheme="minorHAnsi" w:hAnsiTheme="minorHAnsi" w:cstheme="minorHAnsi"/>
          <w:sz w:val="22"/>
          <w:szCs w:val="22"/>
        </w:rPr>
      </w:pPr>
      <w:bookmarkStart w:id="1" w:name="_Hlk37864187"/>
      <w:r w:rsidRPr="00FF668E">
        <w:rPr>
          <w:rFonts w:asciiTheme="minorHAnsi" w:hAnsiTheme="minorHAnsi" w:cstheme="minorHAnsi"/>
          <w:sz w:val="22"/>
          <w:szCs w:val="22"/>
        </w:rPr>
        <w:t xml:space="preserve">umožnit objednateli kontrolu provádění díla a umožnit nerušený výkon technického dozoru investora (dále jen „TDS“), autorského dozoru projektanta (dále jen „AD“), koordinátora bezpečnosti a ochrany zdraví při práci na staveništi (dále jen „koordinátor BOZP“), </w:t>
      </w:r>
      <w:r w:rsidR="008F41E0">
        <w:rPr>
          <w:rFonts w:asciiTheme="minorHAnsi" w:hAnsiTheme="minorHAnsi" w:cstheme="minorHAnsi"/>
          <w:sz w:val="22"/>
          <w:szCs w:val="22"/>
        </w:rPr>
        <w:t xml:space="preserve">a to dle rozhodnutí objednatele, </w:t>
      </w:r>
      <w:r w:rsidRPr="00FF668E">
        <w:rPr>
          <w:rFonts w:asciiTheme="minorHAnsi" w:hAnsiTheme="minorHAnsi" w:cstheme="minorHAnsi"/>
          <w:sz w:val="22"/>
          <w:szCs w:val="22"/>
        </w:rPr>
        <w:t>popřípadě dalších osob pověřených objednatelem; a poskytnout jim potřebnou součinnost a podmínky pro výkon jejich funkce.</w:t>
      </w:r>
      <w:bookmarkEnd w:id="1"/>
    </w:p>
    <w:p w14:paraId="662757DC" w14:textId="77777777" w:rsidR="00A21740" w:rsidRPr="00FF668E" w:rsidRDefault="00A21740">
      <w:pPr>
        <w:pStyle w:val="Odstavecseseznamem"/>
        <w:numPr>
          <w:ilvl w:val="0"/>
          <w:numId w:val="0"/>
        </w:numPr>
        <w:spacing w:before="60" w:after="60"/>
        <w:ind w:left="1418"/>
        <w:jc w:val="both"/>
        <w:rPr>
          <w:rFonts w:asciiTheme="minorHAnsi" w:hAnsiTheme="minorHAnsi" w:cstheme="minorHAnsi"/>
          <w:sz w:val="22"/>
          <w:szCs w:val="22"/>
        </w:rPr>
      </w:pPr>
    </w:p>
    <w:p w14:paraId="0E6286EA" w14:textId="29DA8CED" w:rsidR="00A21740" w:rsidRPr="00FF668E"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 xml:space="preserve">V případě, že </w:t>
      </w:r>
      <w:r w:rsidR="00E9039E">
        <w:rPr>
          <w:rFonts w:asciiTheme="minorHAnsi" w:eastAsiaTheme="minorHAnsi" w:hAnsiTheme="minorHAnsi" w:cstheme="minorHAnsi"/>
          <w:sz w:val="22"/>
          <w:szCs w:val="22"/>
          <w:lang w:eastAsia="en-US"/>
        </w:rPr>
        <w:t xml:space="preserve">by zadavatel v budoucnu uplatňoval </w:t>
      </w:r>
      <w:r w:rsidR="00A04AC8">
        <w:rPr>
          <w:rFonts w:asciiTheme="minorHAnsi" w:eastAsiaTheme="minorHAnsi" w:hAnsiTheme="minorHAnsi" w:cstheme="minorHAnsi"/>
          <w:sz w:val="22"/>
          <w:szCs w:val="22"/>
          <w:lang w:eastAsia="en-US"/>
        </w:rPr>
        <w:t xml:space="preserve">spolufinancování plnění realizovaného na základě této smlouvy v rámci dotace z evropských, národních či jiných zdrojů a bude-li </w:t>
      </w:r>
      <w:r w:rsidRPr="00FF668E">
        <w:rPr>
          <w:rFonts w:asciiTheme="minorHAnsi" w:eastAsiaTheme="minorHAnsi" w:hAnsiTheme="minorHAnsi" w:cstheme="minorHAnsi"/>
          <w:sz w:val="22"/>
          <w:szCs w:val="22"/>
          <w:lang w:eastAsia="en-US"/>
        </w:rPr>
        <w:t xml:space="preserve">na základě podmínek </w:t>
      </w:r>
      <w:r w:rsidRPr="00FF668E">
        <w:rPr>
          <w:rFonts w:asciiTheme="minorHAnsi" w:eastAsiaTheme="minorHAnsi" w:hAnsiTheme="minorHAnsi" w:cstheme="minorHAnsi"/>
          <w:sz w:val="22"/>
          <w:szCs w:val="22"/>
          <w:lang w:eastAsia="en-US"/>
        </w:rPr>
        <w:lastRenderedPageBreak/>
        <w:t>poskytovatele dotace nutné zajistit označení veškerých vydaných faktur názvem a číslem projektu, Objednatel o tomto informuje Zhotovitele a Zhotovitel se zavazuje, že bude označovat veškeré vydané faktury daným názvem a číslem projektu.</w:t>
      </w:r>
    </w:p>
    <w:p w14:paraId="74DE7960" w14:textId="77777777" w:rsidR="00A21740" w:rsidRPr="00FF668E" w:rsidRDefault="00A21740">
      <w:pPr>
        <w:pStyle w:val="Odstavecseseznamem"/>
        <w:numPr>
          <w:ilvl w:val="0"/>
          <w:numId w:val="0"/>
        </w:numPr>
        <w:ind w:left="360"/>
        <w:jc w:val="both"/>
        <w:rPr>
          <w:rFonts w:asciiTheme="minorHAnsi" w:eastAsiaTheme="minorHAnsi" w:hAnsiTheme="minorHAnsi" w:cstheme="minorHAnsi"/>
          <w:sz w:val="22"/>
          <w:szCs w:val="22"/>
          <w:lang w:eastAsia="en-US"/>
        </w:rPr>
      </w:pPr>
    </w:p>
    <w:p w14:paraId="15E344D3" w14:textId="2FB5FBA2" w:rsidR="00A21740"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 xml:space="preserve">Zhotovitel je povinen uchovávat veškerou dokumentaci související s realizací projektu včetně faktur minimálně do konce roku </w:t>
      </w:r>
      <w:r w:rsidR="0015337B" w:rsidRPr="00FF668E">
        <w:rPr>
          <w:rFonts w:asciiTheme="minorHAnsi" w:eastAsiaTheme="minorHAnsi" w:hAnsiTheme="minorHAnsi" w:cstheme="minorHAnsi"/>
          <w:sz w:val="22"/>
          <w:szCs w:val="22"/>
          <w:lang w:eastAsia="en-US"/>
        </w:rPr>
        <w:t>203</w:t>
      </w:r>
      <w:r w:rsidR="0015337B">
        <w:rPr>
          <w:rFonts w:asciiTheme="minorHAnsi" w:eastAsiaTheme="minorHAnsi" w:hAnsiTheme="minorHAnsi" w:cstheme="minorHAnsi"/>
          <w:sz w:val="22"/>
          <w:szCs w:val="22"/>
          <w:lang w:eastAsia="en-US"/>
        </w:rPr>
        <w:t>6</w:t>
      </w:r>
      <w:r w:rsidRPr="00FF668E">
        <w:rPr>
          <w:rFonts w:asciiTheme="minorHAnsi" w:eastAsiaTheme="minorHAnsi" w:hAnsiTheme="minorHAnsi" w:cstheme="minorHAnsi"/>
          <w:sz w:val="22"/>
          <w:szCs w:val="22"/>
          <w:lang w:eastAsia="en-US"/>
        </w:rPr>
        <w:t>. Pokud je v příslušných českých právních předpisech stanovena lhůta delší, musí ji Zhotovitel dodržet.</w:t>
      </w:r>
    </w:p>
    <w:p w14:paraId="1A90E96F" w14:textId="77777777" w:rsidR="00CD500F" w:rsidRDefault="00CD500F" w:rsidP="00CD500F">
      <w:pPr>
        <w:pStyle w:val="Odstavecseseznamem"/>
        <w:numPr>
          <w:ilvl w:val="0"/>
          <w:numId w:val="0"/>
        </w:numPr>
        <w:ind w:left="360"/>
        <w:jc w:val="both"/>
        <w:rPr>
          <w:rFonts w:asciiTheme="minorHAnsi" w:eastAsiaTheme="minorHAnsi" w:hAnsiTheme="minorHAnsi" w:cstheme="minorHAnsi"/>
          <w:sz w:val="22"/>
          <w:szCs w:val="22"/>
          <w:lang w:eastAsia="en-US"/>
        </w:rPr>
      </w:pPr>
    </w:p>
    <w:p w14:paraId="3F58013D" w14:textId="77777777" w:rsidR="00454E70" w:rsidRPr="00FF668E" w:rsidRDefault="00454E70" w:rsidP="00CD500F">
      <w:pPr>
        <w:pStyle w:val="Odstavecseseznamem"/>
        <w:numPr>
          <w:ilvl w:val="0"/>
          <w:numId w:val="0"/>
        </w:numPr>
        <w:ind w:left="360"/>
        <w:jc w:val="both"/>
        <w:rPr>
          <w:rFonts w:asciiTheme="minorHAnsi" w:eastAsiaTheme="minorHAnsi" w:hAnsiTheme="minorHAnsi" w:cstheme="minorHAnsi"/>
          <w:sz w:val="22"/>
          <w:szCs w:val="22"/>
          <w:lang w:eastAsia="en-US"/>
        </w:rPr>
      </w:pPr>
    </w:p>
    <w:p w14:paraId="439CEA6B" w14:textId="77777777" w:rsidR="00A21740" w:rsidRPr="00FF668E"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Zhotovitel je povinen zajistit po celou dobu trvání této smlouvy:</w:t>
      </w:r>
    </w:p>
    <w:p w14:paraId="75D9E3A8" w14:textId="77777777" w:rsidR="00A21740" w:rsidRPr="00FF668E" w:rsidRDefault="00460EF0">
      <w:pPr>
        <w:pStyle w:val="Odstavecseseznamem"/>
        <w:numPr>
          <w:ilvl w:val="0"/>
          <w:numId w:val="12"/>
        </w:numPr>
        <w:jc w:val="both"/>
        <w:rPr>
          <w:rFonts w:asciiTheme="minorHAnsi" w:hAnsiTheme="minorHAnsi" w:cstheme="minorHAnsi"/>
          <w:sz w:val="22"/>
          <w:szCs w:val="22"/>
        </w:rPr>
      </w:pPr>
      <w:r w:rsidRPr="00FF668E">
        <w:rPr>
          <w:rFonts w:asciiTheme="minorHAnsi" w:hAnsiTheme="minorHAnsi" w:cstheme="minorHAnsi"/>
          <w:sz w:val="22"/>
          <w:szCs w:val="22"/>
        </w:rPr>
        <w:t>Důstojné pracovní podmínky, plnění povinností vyplývající z právních předpisů České republiky, zejména pak z předpisů pracovněprávních, předpisů z oblasti zaměstnanosti a bezpečnosti ochrany zdraví při práci, a to vůči všem osobám, které se na plnění této smlouvy budou podílet.</w:t>
      </w:r>
    </w:p>
    <w:p w14:paraId="42FFAD9A" w14:textId="77777777" w:rsidR="00A21740" w:rsidRPr="00FF668E" w:rsidRDefault="00460EF0">
      <w:pPr>
        <w:pStyle w:val="Odstavecseseznamem"/>
        <w:numPr>
          <w:ilvl w:val="0"/>
          <w:numId w:val="12"/>
        </w:numPr>
        <w:jc w:val="both"/>
        <w:rPr>
          <w:rFonts w:asciiTheme="minorHAnsi" w:hAnsiTheme="minorHAnsi" w:cstheme="minorHAnsi"/>
          <w:sz w:val="22"/>
          <w:szCs w:val="22"/>
        </w:rPr>
      </w:pPr>
      <w:r w:rsidRPr="00FF668E">
        <w:rPr>
          <w:rFonts w:asciiTheme="minorHAnsi" w:hAnsiTheme="minorHAnsi" w:cstheme="minorHAnsi"/>
          <w:sz w:val="22"/>
          <w:szCs w:val="22"/>
        </w:rPr>
        <w:t>Plnění výše uvedených podmínek zajistí Zhotovitel i u svých poddodavatelů, včetně řádného a včasného plnění finančních závazků svým poddodavatelům za podmínek vycházejících z této smlouvy.</w:t>
      </w:r>
    </w:p>
    <w:p w14:paraId="65B3B34D" w14:textId="77777777" w:rsidR="00A21740" w:rsidRPr="00FF668E" w:rsidRDefault="00460EF0">
      <w:pPr>
        <w:pStyle w:val="Odstavecseseznamem"/>
        <w:numPr>
          <w:ilvl w:val="0"/>
          <w:numId w:val="12"/>
        </w:numPr>
        <w:jc w:val="both"/>
        <w:rPr>
          <w:rFonts w:asciiTheme="minorHAnsi" w:eastAsiaTheme="minorHAnsi" w:hAnsiTheme="minorHAnsi" w:cstheme="minorHAnsi"/>
          <w:sz w:val="22"/>
          <w:szCs w:val="22"/>
          <w:lang w:eastAsia="en-US"/>
        </w:rPr>
      </w:pPr>
      <w:r w:rsidRPr="00FF668E">
        <w:rPr>
          <w:rFonts w:asciiTheme="minorHAnsi" w:hAnsiTheme="minorHAnsi" w:cstheme="minorHAnsi"/>
          <w:sz w:val="22"/>
          <w:szCs w:val="22"/>
        </w:rPr>
        <w:t>Eliminaci dopadu na životní prostředí ve snaze o udržitelný rozvoj.</w:t>
      </w:r>
    </w:p>
    <w:p w14:paraId="39F28051" w14:textId="77777777" w:rsidR="00A21740" w:rsidRPr="00FF668E" w:rsidRDefault="00A21740">
      <w:pPr>
        <w:pStyle w:val="MNETnormln"/>
        <w:spacing w:after="0"/>
        <w:jc w:val="both"/>
        <w:rPr>
          <w:rFonts w:asciiTheme="minorHAnsi" w:hAnsiTheme="minorHAnsi" w:cstheme="minorHAnsi"/>
          <w:b/>
          <w:bCs/>
          <w:sz w:val="22"/>
        </w:rPr>
      </w:pPr>
    </w:p>
    <w:p w14:paraId="27317A1F" w14:textId="77777777" w:rsidR="00A21740" w:rsidRPr="00FF668E" w:rsidRDefault="00A21740">
      <w:pPr>
        <w:pStyle w:val="MNETnormln"/>
        <w:spacing w:after="0"/>
        <w:jc w:val="both"/>
        <w:rPr>
          <w:rFonts w:asciiTheme="minorHAnsi" w:hAnsiTheme="minorHAnsi" w:cstheme="minorHAnsi"/>
          <w:b/>
          <w:bCs/>
          <w:sz w:val="22"/>
        </w:rPr>
      </w:pPr>
    </w:p>
    <w:p w14:paraId="3026B0CF" w14:textId="77777777" w:rsidR="00A21740" w:rsidRPr="00E70259" w:rsidRDefault="00460EF0">
      <w:pPr>
        <w:pStyle w:val="MNETnormln"/>
        <w:numPr>
          <w:ilvl w:val="0"/>
          <w:numId w:val="5"/>
        </w:numPr>
        <w:spacing w:after="0"/>
        <w:ind w:left="351" w:hanging="357"/>
        <w:jc w:val="center"/>
        <w:rPr>
          <w:rFonts w:asciiTheme="minorHAnsi" w:hAnsiTheme="minorHAnsi" w:cstheme="minorHAnsi"/>
          <w:b/>
          <w:bCs/>
          <w:sz w:val="24"/>
          <w:szCs w:val="24"/>
        </w:rPr>
      </w:pPr>
      <w:r w:rsidRPr="00E70259">
        <w:rPr>
          <w:rFonts w:asciiTheme="minorHAnsi" w:hAnsiTheme="minorHAnsi" w:cstheme="minorHAnsi"/>
          <w:b/>
          <w:bCs/>
          <w:sz w:val="24"/>
          <w:szCs w:val="24"/>
        </w:rPr>
        <w:t>DSPS</w:t>
      </w:r>
    </w:p>
    <w:p w14:paraId="5759BBDB" w14:textId="77777777" w:rsidR="00A21740" w:rsidRPr="00FF668E"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Dokumentaci skutečného provedení stavby (dále jen „DSPS“) zhotovitel vyhotoví v souladu s právními předpisy.</w:t>
      </w:r>
    </w:p>
    <w:p w14:paraId="059BE2E4" w14:textId="77777777" w:rsidR="00A21740" w:rsidRPr="00FF668E" w:rsidRDefault="00A21740">
      <w:pPr>
        <w:pStyle w:val="Odstavecseseznamem"/>
        <w:numPr>
          <w:ilvl w:val="0"/>
          <w:numId w:val="0"/>
        </w:numPr>
        <w:ind w:left="360"/>
        <w:jc w:val="both"/>
        <w:rPr>
          <w:rFonts w:asciiTheme="minorHAnsi" w:eastAsiaTheme="minorHAnsi" w:hAnsiTheme="minorHAnsi" w:cstheme="minorHAnsi"/>
          <w:sz w:val="22"/>
          <w:szCs w:val="22"/>
          <w:lang w:eastAsia="en-US"/>
        </w:rPr>
      </w:pPr>
    </w:p>
    <w:p w14:paraId="485BFD66" w14:textId="614AFF59" w:rsidR="00A21740" w:rsidRPr="00FF668E"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 xml:space="preserve">DSPS </w:t>
      </w:r>
      <w:r w:rsidR="00BC0DE6">
        <w:rPr>
          <w:rFonts w:asciiTheme="minorHAnsi" w:eastAsiaTheme="minorHAnsi" w:hAnsiTheme="minorHAnsi" w:cstheme="minorHAnsi"/>
          <w:sz w:val="22"/>
          <w:szCs w:val="22"/>
          <w:lang w:eastAsia="en-US"/>
        </w:rPr>
        <w:t>Z</w:t>
      </w:r>
      <w:r w:rsidR="00BC0DE6" w:rsidRPr="00FF668E">
        <w:rPr>
          <w:rFonts w:asciiTheme="minorHAnsi" w:eastAsiaTheme="minorHAnsi" w:hAnsiTheme="minorHAnsi" w:cstheme="minorHAnsi"/>
          <w:sz w:val="22"/>
          <w:szCs w:val="22"/>
          <w:lang w:eastAsia="en-US"/>
        </w:rPr>
        <w:t xml:space="preserve">hotovitel </w:t>
      </w:r>
      <w:r w:rsidRPr="00FF668E">
        <w:rPr>
          <w:rFonts w:asciiTheme="minorHAnsi" w:eastAsiaTheme="minorHAnsi" w:hAnsiTheme="minorHAnsi" w:cstheme="minorHAnsi"/>
          <w:sz w:val="22"/>
          <w:szCs w:val="22"/>
          <w:lang w:eastAsia="en-US"/>
        </w:rPr>
        <w:t xml:space="preserve">předá </w:t>
      </w:r>
      <w:r w:rsidR="00BC0DE6">
        <w:rPr>
          <w:rFonts w:asciiTheme="minorHAnsi" w:eastAsiaTheme="minorHAnsi" w:hAnsiTheme="minorHAnsi" w:cstheme="minorHAnsi"/>
          <w:sz w:val="22"/>
          <w:szCs w:val="22"/>
          <w:lang w:eastAsia="en-US"/>
        </w:rPr>
        <w:t>O</w:t>
      </w:r>
      <w:r w:rsidR="00BC0DE6" w:rsidRPr="00FF668E">
        <w:rPr>
          <w:rFonts w:asciiTheme="minorHAnsi" w:eastAsiaTheme="minorHAnsi" w:hAnsiTheme="minorHAnsi" w:cstheme="minorHAnsi"/>
          <w:sz w:val="22"/>
          <w:szCs w:val="22"/>
          <w:lang w:eastAsia="en-US"/>
        </w:rPr>
        <w:t xml:space="preserve">bjednateli </w:t>
      </w:r>
      <w:r w:rsidR="00A20C9B">
        <w:rPr>
          <w:rFonts w:asciiTheme="minorHAnsi" w:eastAsiaTheme="minorHAnsi" w:hAnsiTheme="minorHAnsi" w:cstheme="minorHAnsi"/>
          <w:sz w:val="22"/>
          <w:szCs w:val="22"/>
          <w:lang w:eastAsia="en-US"/>
        </w:rPr>
        <w:t>v elektronické podobě</w:t>
      </w:r>
      <w:r w:rsidR="00A20C9B" w:rsidRPr="00FF668E">
        <w:rPr>
          <w:rFonts w:asciiTheme="minorHAnsi" w:eastAsiaTheme="minorHAnsi" w:hAnsiTheme="minorHAnsi" w:cstheme="minorHAnsi"/>
          <w:sz w:val="22"/>
          <w:szCs w:val="22"/>
          <w:lang w:eastAsia="en-US"/>
        </w:rPr>
        <w:t xml:space="preserve"> </w:t>
      </w:r>
      <w:r w:rsidR="00AE6426">
        <w:rPr>
          <w:rFonts w:asciiTheme="minorHAnsi" w:eastAsiaTheme="minorHAnsi" w:hAnsiTheme="minorHAnsi" w:cstheme="minorHAnsi"/>
          <w:sz w:val="22"/>
          <w:szCs w:val="22"/>
          <w:lang w:eastAsia="en-US"/>
        </w:rPr>
        <w:t>na datovém nosiči</w:t>
      </w:r>
      <w:r w:rsidR="00A20C9B">
        <w:rPr>
          <w:rFonts w:asciiTheme="minorHAnsi" w:eastAsiaTheme="minorHAnsi" w:hAnsiTheme="minorHAnsi" w:cstheme="minorHAnsi"/>
          <w:sz w:val="22"/>
          <w:szCs w:val="22"/>
          <w:lang w:eastAsia="en-US"/>
        </w:rPr>
        <w:t xml:space="preserve"> </w:t>
      </w:r>
      <w:r w:rsidR="007A6465">
        <w:rPr>
          <w:rFonts w:asciiTheme="minorHAnsi" w:eastAsiaTheme="minorHAnsi" w:hAnsiTheme="minorHAnsi" w:cstheme="minorHAnsi"/>
          <w:sz w:val="22"/>
          <w:szCs w:val="22"/>
          <w:lang w:eastAsia="en-US"/>
        </w:rPr>
        <w:t xml:space="preserve">v počtu 3 (tří) kusů </w:t>
      </w:r>
      <w:r w:rsidR="00A20C9B">
        <w:rPr>
          <w:rFonts w:asciiTheme="minorHAnsi" w:eastAsiaTheme="minorHAnsi" w:hAnsiTheme="minorHAnsi" w:cstheme="minorHAnsi"/>
          <w:sz w:val="22"/>
          <w:szCs w:val="22"/>
          <w:lang w:eastAsia="en-US"/>
        </w:rPr>
        <w:t xml:space="preserve">– USB </w:t>
      </w:r>
      <w:proofErr w:type="spellStart"/>
      <w:r w:rsidR="00A20C9B">
        <w:rPr>
          <w:rFonts w:asciiTheme="minorHAnsi" w:eastAsiaTheme="minorHAnsi" w:hAnsiTheme="minorHAnsi" w:cstheme="minorHAnsi"/>
          <w:sz w:val="22"/>
          <w:szCs w:val="22"/>
          <w:lang w:eastAsia="en-US"/>
        </w:rPr>
        <w:t>flash</w:t>
      </w:r>
      <w:proofErr w:type="spellEnd"/>
      <w:r w:rsidR="00A20C9B">
        <w:rPr>
          <w:rFonts w:asciiTheme="minorHAnsi" w:eastAsiaTheme="minorHAnsi" w:hAnsiTheme="minorHAnsi" w:cstheme="minorHAnsi"/>
          <w:sz w:val="22"/>
          <w:szCs w:val="22"/>
          <w:lang w:eastAsia="en-US"/>
        </w:rPr>
        <w:t xml:space="preserve"> disk, </w:t>
      </w:r>
      <w:r w:rsidRPr="00FF668E">
        <w:rPr>
          <w:rFonts w:asciiTheme="minorHAnsi" w:eastAsiaTheme="minorHAnsi" w:hAnsiTheme="minorHAnsi" w:cstheme="minorHAnsi"/>
          <w:sz w:val="22"/>
          <w:szCs w:val="22"/>
          <w:lang w:eastAsia="en-US"/>
        </w:rPr>
        <w:t>přičemž na</w:t>
      </w:r>
      <w:r w:rsidR="004563CC">
        <w:rPr>
          <w:rFonts w:asciiTheme="minorHAnsi" w:eastAsiaTheme="minorHAnsi" w:hAnsiTheme="minorHAnsi" w:cstheme="minorHAnsi"/>
          <w:sz w:val="22"/>
          <w:szCs w:val="22"/>
          <w:lang w:eastAsia="en-US"/>
        </w:rPr>
        <w:t xml:space="preserve"> nosiči </w:t>
      </w:r>
      <w:r w:rsidRPr="00FF668E">
        <w:rPr>
          <w:rFonts w:asciiTheme="minorHAnsi" w:eastAsiaTheme="minorHAnsi" w:hAnsiTheme="minorHAnsi" w:cstheme="minorHAnsi"/>
          <w:sz w:val="22"/>
          <w:szCs w:val="22"/>
          <w:lang w:eastAsia="en-US"/>
        </w:rPr>
        <w:t>bude DSPS zapsána ve formátu *.</w:t>
      </w:r>
      <w:proofErr w:type="spellStart"/>
      <w:r w:rsidRPr="00FF668E">
        <w:rPr>
          <w:rFonts w:asciiTheme="minorHAnsi" w:eastAsiaTheme="minorHAnsi" w:hAnsiTheme="minorHAnsi" w:cstheme="minorHAnsi"/>
          <w:sz w:val="22"/>
          <w:szCs w:val="22"/>
          <w:lang w:eastAsia="en-US"/>
        </w:rPr>
        <w:t>pdf</w:t>
      </w:r>
      <w:proofErr w:type="spellEnd"/>
      <w:r w:rsidRPr="00FF668E">
        <w:rPr>
          <w:rFonts w:asciiTheme="minorHAnsi" w:eastAsiaTheme="minorHAnsi" w:hAnsiTheme="minorHAnsi" w:cstheme="minorHAnsi"/>
          <w:sz w:val="22"/>
          <w:szCs w:val="22"/>
          <w:lang w:eastAsia="en-US"/>
        </w:rPr>
        <w:t xml:space="preserve"> a zároveň i v obecně rozšířeném přepisovatelném formátu (textová část *.doc nebo *.</w:t>
      </w:r>
      <w:proofErr w:type="spellStart"/>
      <w:r w:rsidRPr="00FF668E">
        <w:rPr>
          <w:rFonts w:asciiTheme="minorHAnsi" w:eastAsiaTheme="minorHAnsi" w:hAnsiTheme="minorHAnsi" w:cstheme="minorHAnsi"/>
          <w:sz w:val="22"/>
          <w:szCs w:val="22"/>
          <w:lang w:eastAsia="en-US"/>
        </w:rPr>
        <w:t>docx</w:t>
      </w:r>
      <w:proofErr w:type="spellEnd"/>
      <w:r w:rsidRPr="00FF668E">
        <w:rPr>
          <w:rFonts w:asciiTheme="minorHAnsi" w:eastAsiaTheme="minorHAnsi" w:hAnsiTheme="minorHAnsi" w:cstheme="minorHAnsi"/>
          <w:sz w:val="22"/>
          <w:szCs w:val="22"/>
          <w:lang w:eastAsia="en-US"/>
        </w:rPr>
        <w:t>, *.</w:t>
      </w:r>
      <w:proofErr w:type="spellStart"/>
      <w:r w:rsidRPr="00FF668E">
        <w:rPr>
          <w:rFonts w:asciiTheme="minorHAnsi" w:eastAsiaTheme="minorHAnsi" w:hAnsiTheme="minorHAnsi" w:cstheme="minorHAnsi"/>
          <w:sz w:val="22"/>
          <w:szCs w:val="22"/>
          <w:lang w:eastAsia="en-US"/>
        </w:rPr>
        <w:t>xls</w:t>
      </w:r>
      <w:proofErr w:type="spellEnd"/>
      <w:r w:rsidRPr="00FF668E">
        <w:rPr>
          <w:rFonts w:asciiTheme="minorHAnsi" w:eastAsiaTheme="minorHAnsi" w:hAnsiTheme="minorHAnsi" w:cstheme="minorHAnsi"/>
          <w:sz w:val="22"/>
          <w:szCs w:val="22"/>
          <w:lang w:eastAsia="en-US"/>
        </w:rPr>
        <w:t xml:space="preserve"> nebo *.</w:t>
      </w:r>
      <w:proofErr w:type="spellStart"/>
      <w:r w:rsidRPr="00FF668E">
        <w:rPr>
          <w:rFonts w:asciiTheme="minorHAnsi" w:eastAsiaTheme="minorHAnsi" w:hAnsiTheme="minorHAnsi" w:cstheme="minorHAnsi"/>
          <w:sz w:val="22"/>
          <w:szCs w:val="22"/>
          <w:lang w:eastAsia="en-US"/>
        </w:rPr>
        <w:t>xlsx</w:t>
      </w:r>
      <w:proofErr w:type="spellEnd"/>
      <w:r w:rsidRPr="00FF668E">
        <w:rPr>
          <w:rFonts w:asciiTheme="minorHAnsi" w:eastAsiaTheme="minorHAnsi" w:hAnsiTheme="minorHAnsi" w:cstheme="minorHAnsi"/>
          <w:sz w:val="22"/>
          <w:szCs w:val="22"/>
          <w:lang w:eastAsia="en-US"/>
        </w:rPr>
        <w:t>, výkresová část ve formátu *.</w:t>
      </w:r>
      <w:proofErr w:type="spellStart"/>
      <w:r w:rsidRPr="00FF668E">
        <w:rPr>
          <w:rFonts w:asciiTheme="minorHAnsi" w:eastAsiaTheme="minorHAnsi" w:hAnsiTheme="minorHAnsi" w:cstheme="minorHAnsi"/>
          <w:sz w:val="22"/>
          <w:szCs w:val="22"/>
          <w:lang w:eastAsia="en-US"/>
        </w:rPr>
        <w:t>dwg</w:t>
      </w:r>
      <w:proofErr w:type="spellEnd"/>
      <w:r w:rsidRPr="00FF668E">
        <w:rPr>
          <w:rFonts w:asciiTheme="minorHAnsi" w:eastAsiaTheme="minorHAnsi" w:hAnsiTheme="minorHAnsi" w:cstheme="minorHAnsi"/>
          <w:sz w:val="22"/>
          <w:szCs w:val="22"/>
          <w:lang w:eastAsia="en-US"/>
        </w:rPr>
        <w:t>. Výkresy musí být strukturovány tak, aby umožňovaly standardní práci ve smyslu obecných zvyklostí, tj. zejména rozvržení do hladin, používání samostatných hladin pro kóty, texty a šrafy apod. Barvy musí odpovídat tištěnému výstupu).</w:t>
      </w:r>
    </w:p>
    <w:p w14:paraId="0C151138" w14:textId="77777777" w:rsidR="00A21740" w:rsidRPr="00FF668E" w:rsidRDefault="00A21740">
      <w:pPr>
        <w:pStyle w:val="Odstavecseseznamem"/>
        <w:numPr>
          <w:ilvl w:val="0"/>
          <w:numId w:val="0"/>
        </w:numPr>
        <w:ind w:left="360"/>
        <w:jc w:val="both"/>
        <w:rPr>
          <w:rFonts w:asciiTheme="minorHAnsi" w:eastAsiaTheme="minorHAnsi" w:hAnsiTheme="minorHAnsi" w:cstheme="minorHAnsi"/>
          <w:sz w:val="22"/>
          <w:szCs w:val="22"/>
          <w:lang w:eastAsia="en-US"/>
        </w:rPr>
      </w:pPr>
    </w:p>
    <w:p w14:paraId="1F4238AF" w14:textId="77777777" w:rsidR="00A21740" w:rsidRPr="00FF668E"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 xml:space="preserve">Zhotovitel poskytuje objednateli výhradní a neomezenou licenci k užití DSPS k dalšímu zpracování a pořizování rozmnoženin. Objednatel je oprávněn uzavřít </w:t>
      </w:r>
      <w:proofErr w:type="spellStart"/>
      <w:r w:rsidRPr="00FF668E">
        <w:rPr>
          <w:rFonts w:asciiTheme="minorHAnsi" w:eastAsiaTheme="minorHAnsi" w:hAnsiTheme="minorHAnsi" w:cstheme="minorHAnsi"/>
          <w:sz w:val="22"/>
          <w:szCs w:val="22"/>
          <w:lang w:eastAsia="en-US"/>
        </w:rPr>
        <w:t>podlicenční</w:t>
      </w:r>
      <w:proofErr w:type="spellEnd"/>
      <w:r w:rsidRPr="00FF668E">
        <w:rPr>
          <w:rFonts w:asciiTheme="minorHAnsi" w:eastAsiaTheme="minorHAnsi" w:hAnsiTheme="minorHAnsi" w:cstheme="minorHAnsi"/>
          <w:sz w:val="22"/>
          <w:szCs w:val="22"/>
          <w:lang w:eastAsia="en-US"/>
        </w:rPr>
        <w:t xml:space="preserve"> smlouvu, objednatel je oprávněn postoupit licenci třetí osobě, k čemuž se zhotovitel zavazuje udělit objednateli souhlas. Objednatel není povinen licenci využít. Zhotovitel prohlašuje, že je oprávněn licenci v daném rozsahu udělit.</w:t>
      </w:r>
    </w:p>
    <w:p w14:paraId="4A8552E9" w14:textId="77777777" w:rsidR="00A21740" w:rsidRPr="00FF668E" w:rsidRDefault="00A21740">
      <w:pPr>
        <w:pStyle w:val="MNETnormln"/>
        <w:spacing w:after="0"/>
        <w:ind w:left="360"/>
        <w:jc w:val="both"/>
        <w:rPr>
          <w:rFonts w:asciiTheme="minorHAnsi" w:hAnsiTheme="minorHAnsi" w:cstheme="minorHAnsi"/>
          <w:sz w:val="22"/>
        </w:rPr>
      </w:pPr>
    </w:p>
    <w:p w14:paraId="77CA9D77" w14:textId="77777777" w:rsidR="00A21740" w:rsidRPr="00FF668E"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Zhotovitel je povinen pořizovat a průběžně objednateli předávat dokumentaci díla. Dokumentaci díla tvoří originály následujících dokumentů:</w:t>
      </w:r>
    </w:p>
    <w:p w14:paraId="3307E2DB" w14:textId="77777777" w:rsidR="00A21740" w:rsidRPr="00BE2D02" w:rsidRDefault="00460EF0">
      <w:pPr>
        <w:pStyle w:val="Odstavecseseznamem"/>
        <w:numPr>
          <w:ilvl w:val="0"/>
          <w:numId w:val="13"/>
        </w:numPr>
        <w:jc w:val="both"/>
        <w:rPr>
          <w:rFonts w:asciiTheme="minorHAnsi" w:hAnsiTheme="minorHAnsi" w:cstheme="minorHAnsi"/>
          <w:sz w:val="22"/>
          <w:szCs w:val="22"/>
        </w:rPr>
      </w:pPr>
      <w:r w:rsidRPr="00BE2D02">
        <w:rPr>
          <w:rFonts w:asciiTheme="minorHAnsi" w:hAnsiTheme="minorHAnsi" w:cstheme="minorHAnsi"/>
          <w:sz w:val="22"/>
          <w:szCs w:val="22"/>
        </w:rPr>
        <w:t>stavební deník,</w:t>
      </w:r>
    </w:p>
    <w:p w14:paraId="5096B284" w14:textId="77777777" w:rsidR="00A21740" w:rsidRPr="00BE2D02" w:rsidRDefault="00460EF0">
      <w:pPr>
        <w:pStyle w:val="Odstavecseseznamem"/>
        <w:numPr>
          <w:ilvl w:val="0"/>
          <w:numId w:val="13"/>
        </w:numPr>
        <w:jc w:val="both"/>
        <w:rPr>
          <w:rFonts w:asciiTheme="minorHAnsi" w:hAnsiTheme="minorHAnsi" w:cstheme="minorHAnsi"/>
          <w:sz w:val="22"/>
          <w:szCs w:val="22"/>
        </w:rPr>
      </w:pPr>
      <w:r w:rsidRPr="00BE2D02">
        <w:rPr>
          <w:rFonts w:asciiTheme="minorHAnsi" w:hAnsiTheme="minorHAnsi" w:cstheme="minorHAnsi"/>
          <w:sz w:val="22"/>
          <w:szCs w:val="22"/>
        </w:rPr>
        <w:t>změnové listy (deník změn),</w:t>
      </w:r>
    </w:p>
    <w:p w14:paraId="404B4C51" w14:textId="77777777" w:rsidR="00A21740" w:rsidRPr="00BE2D02" w:rsidRDefault="00460EF0">
      <w:pPr>
        <w:pStyle w:val="Odstavecseseznamem"/>
        <w:numPr>
          <w:ilvl w:val="0"/>
          <w:numId w:val="13"/>
        </w:numPr>
        <w:jc w:val="both"/>
        <w:rPr>
          <w:rFonts w:asciiTheme="minorHAnsi" w:hAnsiTheme="minorHAnsi" w:cstheme="minorHAnsi"/>
          <w:sz w:val="22"/>
          <w:szCs w:val="22"/>
        </w:rPr>
      </w:pPr>
      <w:r w:rsidRPr="00BE2D02">
        <w:rPr>
          <w:rFonts w:asciiTheme="minorHAnsi" w:hAnsiTheme="minorHAnsi" w:cstheme="minorHAnsi"/>
          <w:sz w:val="22"/>
          <w:szCs w:val="22"/>
        </w:rPr>
        <w:t>protokoly o průběhu a výsledku veškerých zkoušek a revizí,</w:t>
      </w:r>
    </w:p>
    <w:p w14:paraId="23BB9B84" w14:textId="77777777" w:rsidR="00A21740" w:rsidRPr="00BE2D02" w:rsidRDefault="00460EF0">
      <w:pPr>
        <w:pStyle w:val="Odstavecseseznamem"/>
        <w:numPr>
          <w:ilvl w:val="0"/>
          <w:numId w:val="13"/>
        </w:numPr>
        <w:jc w:val="both"/>
        <w:rPr>
          <w:rFonts w:asciiTheme="minorHAnsi" w:hAnsiTheme="minorHAnsi" w:cstheme="minorHAnsi"/>
          <w:sz w:val="22"/>
          <w:szCs w:val="22"/>
        </w:rPr>
      </w:pPr>
      <w:r w:rsidRPr="00BE2D02">
        <w:rPr>
          <w:rFonts w:asciiTheme="minorHAnsi" w:hAnsiTheme="minorHAnsi" w:cstheme="minorHAnsi"/>
          <w:sz w:val="22"/>
          <w:szCs w:val="22"/>
        </w:rPr>
        <w:t>certifikáty a prohlášení o shodě použitých materiálů a výrobků,</w:t>
      </w:r>
    </w:p>
    <w:p w14:paraId="6F49D37E" w14:textId="77777777" w:rsidR="00A21740" w:rsidRPr="00BE2D02" w:rsidRDefault="00460EF0">
      <w:pPr>
        <w:pStyle w:val="Odstavecseseznamem"/>
        <w:numPr>
          <w:ilvl w:val="0"/>
          <w:numId w:val="13"/>
        </w:numPr>
        <w:jc w:val="both"/>
        <w:rPr>
          <w:rFonts w:asciiTheme="minorHAnsi" w:hAnsiTheme="minorHAnsi" w:cstheme="minorHAnsi"/>
          <w:sz w:val="22"/>
          <w:szCs w:val="22"/>
        </w:rPr>
      </w:pPr>
      <w:r w:rsidRPr="00BE2D02">
        <w:rPr>
          <w:rFonts w:asciiTheme="minorHAnsi" w:hAnsiTheme="minorHAnsi" w:cstheme="minorHAnsi"/>
          <w:sz w:val="22"/>
          <w:szCs w:val="22"/>
        </w:rPr>
        <w:t>provozní řády,</w:t>
      </w:r>
    </w:p>
    <w:p w14:paraId="7E437FFB" w14:textId="77777777" w:rsidR="00A21740" w:rsidRPr="00BE2D02" w:rsidRDefault="00460EF0">
      <w:pPr>
        <w:pStyle w:val="Odstavecseseznamem"/>
        <w:numPr>
          <w:ilvl w:val="0"/>
          <w:numId w:val="13"/>
        </w:numPr>
        <w:jc w:val="both"/>
        <w:rPr>
          <w:rFonts w:asciiTheme="minorHAnsi" w:hAnsiTheme="minorHAnsi" w:cstheme="minorHAnsi"/>
          <w:sz w:val="22"/>
          <w:szCs w:val="22"/>
        </w:rPr>
      </w:pPr>
      <w:r w:rsidRPr="00BE2D02">
        <w:rPr>
          <w:rFonts w:asciiTheme="minorHAnsi" w:hAnsiTheme="minorHAnsi" w:cstheme="minorHAnsi"/>
          <w:sz w:val="22"/>
          <w:szCs w:val="22"/>
        </w:rPr>
        <w:t>doklady o likvidaci odpadu,</w:t>
      </w:r>
    </w:p>
    <w:p w14:paraId="7E91C015" w14:textId="799C8C98" w:rsidR="00A21740" w:rsidRPr="00BE2D02" w:rsidRDefault="00460EF0">
      <w:pPr>
        <w:pStyle w:val="Odstavecseseznamem"/>
        <w:numPr>
          <w:ilvl w:val="0"/>
          <w:numId w:val="13"/>
        </w:numPr>
        <w:jc w:val="both"/>
        <w:rPr>
          <w:rFonts w:asciiTheme="minorHAnsi" w:eastAsiaTheme="minorHAnsi" w:hAnsiTheme="minorHAnsi" w:cstheme="minorHAnsi"/>
          <w:sz w:val="22"/>
          <w:szCs w:val="22"/>
          <w:lang w:eastAsia="en-US"/>
        </w:rPr>
      </w:pPr>
      <w:r w:rsidRPr="00BE2D02">
        <w:rPr>
          <w:rFonts w:asciiTheme="minorHAnsi" w:hAnsiTheme="minorHAnsi" w:cstheme="minorHAnsi"/>
          <w:sz w:val="22"/>
          <w:szCs w:val="22"/>
        </w:rPr>
        <w:t>fotodokumentace provádění díla, vč. fotodokumentace stavu blízkých nemovitých věcí před zahájením, v průběhu a po dokončení díla – elektronicky na nosiči dat</w:t>
      </w:r>
      <w:r w:rsidR="0027225C" w:rsidRPr="00BE2D02">
        <w:rPr>
          <w:rFonts w:asciiTheme="minorHAnsi" w:hAnsiTheme="minorHAnsi" w:cstheme="minorHAnsi"/>
          <w:sz w:val="22"/>
          <w:szCs w:val="22"/>
        </w:rPr>
        <w:t xml:space="preserve">– USB </w:t>
      </w:r>
      <w:proofErr w:type="spellStart"/>
      <w:r w:rsidR="0027225C" w:rsidRPr="00BE2D02">
        <w:rPr>
          <w:rFonts w:asciiTheme="minorHAnsi" w:hAnsiTheme="minorHAnsi" w:cstheme="minorHAnsi"/>
          <w:sz w:val="22"/>
          <w:szCs w:val="22"/>
        </w:rPr>
        <w:t>flash</w:t>
      </w:r>
      <w:proofErr w:type="spellEnd"/>
      <w:r w:rsidR="0027225C" w:rsidRPr="00BE2D02">
        <w:rPr>
          <w:rFonts w:asciiTheme="minorHAnsi" w:hAnsiTheme="minorHAnsi" w:cstheme="minorHAnsi"/>
          <w:sz w:val="22"/>
          <w:szCs w:val="22"/>
        </w:rPr>
        <w:t xml:space="preserve"> disk</w:t>
      </w:r>
      <w:r w:rsidRPr="00BE2D02">
        <w:rPr>
          <w:rFonts w:asciiTheme="minorHAnsi" w:hAnsiTheme="minorHAnsi" w:cstheme="minorHAnsi"/>
          <w:sz w:val="22"/>
          <w:szCs w:val="22"/>
        </w:rPr>
        <w:t>.</w:t>
      </w:r>
    </w:p>
    <w:p w14:paraId="1113E9FE" w14:textId="53DCD25F" w:rsidR="00A21740" w:rsidRPr="00FF668E" w:rsidRDefault="00460EF0" w:rsidP="00C10EED">
      <w:pPr>
        <w:spacing w:after="240" w:line="271" w:lineRule="auto"/>
        <w:ind w:left="357"/>
        <w:jc w:val="both"/>
        <w:rPr>
          <w:rFonts w:asciiTheme="minorHAnsi" w:hAnsiTheme="minorHAnsi" w:cstheme="minorHAnsi"/>
          <w:sz w:val="22"/>
        </w:rPr>
      </w:pPr>
      <w:r w:rsidRPr="00FF668E">
        <w:rPr>
          <w:rFonts w:asciiTheme="minorHAnsi" w:hAnsiTheme="minorHAnsi" w:cstheme="minorHAnsi"/>
          <w:sz w:val="22"/>
        </w:rPr>
        <w:t>Dokumentace bude odpovídat požadavkům stanoveným právním řádem a požadavkům, které jsou dány účelem pořizování dokumentace daného druhu.</w:t>
      </w:r>
    </w:p>
    <w:p w14:paraId="44045E7C" w14:textId="77777777" w:rsidR="00A21740" w:rsidRPr="00FF668E" w:rsidRDefault="00460EF0">
      <w:pPr>
        <w:ind w:left="360"/>
        <w:jc w:val="both"/>
        <w:rPr>
          <w:rFonts w:asciiTheme="minorHAnsi" w:hAnsiTheme="minorHAnsi" w:cstheme="minorHAnsi"/>
          <w:sz w:val="22"/>
        </w:rPr>
      </w:pPr>
      <w:r w:rsidRPr="00FF668E">
        <w:rPr>
          <w:rFonts w:asciiTheme="minorHAnsi" w:hAnsiTheme="minorHAnsi" w:cstheme="minorHAnsi"/>
          <w:sz w:val="22"/>
        </w:rPr>
        <w:lastRenderedPageBreak/>
        <w:t>Stavební deník je základní dokumentací průběhu provádění díla. Zhotovitel je povinen vést stavební deník v souladu s vyhláškou č. 499/2006 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po dobu provádění prací, minimálně v době od 07:00 hodin do 16:00 hodin, v případě provádění stavebních prací v sobotu, neděli či státním svátku i v době, kdy jsou stavební práce prováděny.</w:t>
      </w:r>
    </w:p>
    <w:p w14:paraId="76A99123" w14:textId="77777777" w:rsidR="00A21740" w:rsidRPr="00E70259" w:rsidRDefault="00460EF0">
      <w:pPr>
        <w:pStyle w:val="MNETnormln"/>
        <w:numPr>
          <w:ilvl w:val="0"/>
          <w:numId w:val="5"/>
        </w:numPr>
        <w:spacing w:after="0"/>
        <w:ind w:left="351" w:hanging="357"/>
        <w:jc w:val="center"/>
        <w:rPr>
          <w:rFonts w:asciiTheme="minorHAnsi" w:hAnsiTheme="minorHAnsi" w:cstheme="minorHAnsi"/>
          <w:b/>
          <w:bCs/>
          <w:sz w:val="24"/>
          <w:szCs w:val="24"/>
        </w:rPr>
      </w:pPr>
      <w:r w:rsidRPr="00E70259">
        <w:rPr>
          <w:rFonts w:asciiTheme="minorHAnsi" w:hAnsiTheme="minorHAnsi" w:cstheme="minorHAnsi"/>
          <w:b/>
          <w:bCs/>
          <w:sz w:val="24"/>
          <w:szCs w:val="24"/>
        </w:rPr>
        <w:t>PŘEDÁNÍ DÍLA</w:t>
      </w:r>
    </w:p>
    <w:p w14:paraId="6231E09A" w14:textId="77777777" w:rsidR="00A21740" w:rsidRPr="005D397A" w:rsidRDefault="00460EF0">
      <w:pPr>
        <w:pStyle w:val="Odstavecseseznamem"/>
        <w:numPr>
          <w:ilvl w:val="1"/>
          <w:numId w:val="5"/>
        </w:numPr>
        <w:jc w:val="both"/>
        <w:rPr>
          <w:rFonts w:asciiTheme="minorHAnsi" w:eastAsiaTheme="minorHAnsi" w:hAnsiTheme="minorHAnsi" w:cstheme="minorHAnsi"/>
          <w:sz w:val="22"/>
          <w:szCs w:val="22"/>
          <w:lang w:eastAsia="en-US"/>
        </w:rPr>
      </w:pPr>
      <w:r w:rsidRPr="005D397A">
        <w:rPr>
          <w:rFonts w:asciiTheme="minorHAnsi" w:eastAsiaTheme="minorHAnsi" w:hAnsiTheme="minorHAnsi" w:cstheme="minorHAnsi"/>
          <w:sz w:val="22"/>
          <w:szCs w:val="22"/>
          <w:lang w:eastAsia="en-US"/>
        </w:rPr>
        <w:t>Zhotovitel se zavazuje provést předmět díla průběžně a předat výstupy z předmětu díla v termínech definovaných Závazným harmonogramem plnění dle čl. 3 této smlouvy a Objednatel se zavazuje jej převzít v termínech stanovených tímto harmonogramem.</w:t>
      </w:r>
    </w:p>
    <w:p w14:paraId="2E825B93" w14:textId="77777777" w:rsidR="00A21740" w:rsidRPr="00FF668E" w:rsidRDefault="00A21740">
      <w:pPr>
        <w:pStyle w:val="Odstavecseseznamem"/>
        <w:numPr>
          <w:ilvl w:val="0"/>
          <w:numId w:val="0"/>
        </w:numPr>
        <w:ind w:left="360"/>
        <w:jc w:val="both"/>
        <w:rPr>
          <w:rFonts w:asciiTheme="minorHAnsi" w:eastAsiaTheme="minorHAnsi" w:hAnsiTheme="minorHAnsi" w:cstheme="minorHAnsi"/>
          <w:sz w:val="22"/>
          <w:szCs w:val="22"/>
          <w:lang w:eastAsia="en-US"/>
        </w:rPr>
      </w:pPr>
    </w:p>
    <w:p w14:paraId="59FFD1E5" w14:textId="77777777" w:rsidR="00A21740" w:rsidRPr="00FF668E"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Předání se uskuteční fyzickým převzetím Objednatelem. O předání a převzetí díla bude sepsán písemný protokol dle čl. 4. této smlouvy podepsaný oprávněnými osobami obou smluvních stran.</w:t>
      </w:r>
    </w:p>
    <w:p w14:paraId="46242092" w14:textId="77777777" w:rsidR="00A21740" w:rsidRPr="00FF668E" w:rsidRDefault="00460EF0">
      <w:pPr>
        <w:pStyle w:val="Odstavecseseznamem"/>
        <w:numPr>
          <w:ilvl w:val="0"/>
          <w:numId w:val="0"/>
        </w:numPr>
        <w:ind w:left="360"/>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 xml:space="preserve"> </w:t>
      </w:r>
    </w:p>
    <w:p w14:paraId="73026DD5" w14:textId="77777777" w:rsidR="00A21740" w:rsidRPr="005D397A" w:rsidRDefault="00460EF0">
      <w:pPr>
        <w:pStyle w:val="Odstavecseseznamem"/>
        <w:numPr>
          <w:ilvl w:val="1"/>
          <w:numId w:val="5"/>
        </w:numPr>
        <w:jc w:val="both"/>
        <w:rPr>
          <w:rFonts w:asciiTheme="minorHAnsi" w:eastAsiaTheme="minorHAnsi" w:hAnsiTheme="minorHAnsi" w:cstheme="minorHAnsi"/>
          <w:sz w:val="22"/>
          <w:szCs w:val="22"/>
          <w:lang w:eastAsia="en-US"/>
        </w:rPr>
      </w:pPr>
      <w:r w:rsidRPr="005D397A">
        <w:rPr>
          <w:rFonts w:asciiTheme="minorHAnsi" w:eastAsiaTheme="minorHAnsi" w:hAnsiTheme="minorHAnsi" w:cstheme="minorHAnsi"/>
          <w:sz w:val="22"/>
          <w:szCs w:val="22"/>
          <w:lang w:eastAsia="en-US"/>
        </w:rPr>
        <w:t>Veškerá dokumentace projektu bude zhotovitelem objednateli předávána v originálech, a to jak ve formě listinných dokumentů, tak v elektronické editovatelné podobě (pokud to bude možné). Zhotovitel je povinen připravit a doložit u předávacího a přejímacího řízení zejména tyto doklady:</w:t>
      </w:r>
    </w:p>
    <w:p w14:paraId="3F3C7AB1" w14:textId="77777777" w:rsidR="00A21740" w:rsidRPr="005D397A" w:rsidRDefault="00460EF0">
      <w:pPr>
        <w:pStyle w:val="Odstavecseseznamem"/>
        <w:numPr>
          <w:ilvl w:val="0"/>
          <w:numId w:val="14"/>
        </w:numPr>
        <w:jc w:val="both"/>
        <w:rPr>
          <w:rFonts w:asciiTheme="minorHAnsi" w:hAnsiTheme="minorHAnsi" w:cstheme="minorHAnsi"/>
          <w:sz w:val="22"/>
          <w:szCs w:val="22"/>
        </w:rPr>
      </w:pPr>
      <w:r w:rsidRPr="005D397A">
        <w:rPr>
          <w:rFonts w:asciiTheme="minorHAnsi" w:hAnsiTheme="minorHAnsi" w:cstheme="minorHAnsi"/>
          <w:sz w:val="22"/>
          <w:szCs w:val="22"/>
        </w:rPr>
        <w:t>zápisy a osvědčení o provedených zkouškách použitých materiálů;</w:t>
      </w:r>
    </w:p>
    <w:p w14:paraId="0E3BAAF3" w14:textId="77777777" w:rsidR="00A21740" w:rsidRPr="005D397A" w:rsidRDefault="00460EF0">
      <w:pPr>
        <w:pStyle w:val="Odstavecseseznamem"/>
        <w:numPr>
          <w:ilvl w:val="0"/>
          <w:numId w:val="14"/>
        </w:numPr>
        <w:jc w:val="both"/>
        <w:rPr>
          <w:rFonts w:asciiTheme="minorHAnsi" w:hAnsiTheme="minorHAnsi" w:cstheme="minorHAnsi"/>
          <w:sz w:val="22"/>
          <w:szCs w:val="22"/>
        </w:rPr>
      </w:pPr>
      <w:r w:rsidRPr="005D397A">
        <w:rPr>
          <w:rFonts w:asciiTheme="minorHAnsi" w:hAnsiTheme="minorHAnsi" w:cstheme="minorHAnsi"/>
          <w:sz w:val="22"/>
          <w:szCs w:val="22"/>
        </w:rPr>
        <w:t>zápisy a výsledky předepsaných měření;</w:t>
      </w:r>
    </w:p>
    <w:p w14:paraId="2219ED2B" w14:textId="71BA7CD4" w:rsidR="00A21740" w:rsidRPr="005D397A" w:rsidRDefault="00460EF0">
      <w:pPr>
        <w:pStyle w:val="Odstavecseseznamem"/>
        <w:numPr>
          <w:ilvl w:val="0"/>
          <w:numId w:val="14"/>
        </w:numPr>
        <w:jc w:val="both"/>
        <w:rPr>
          <w:rFonts w:asciiTheme="minorHAnsi" w:hAnsiTheme="minorHAnsi" w:cstheme="minorHAnsi"/>
          <w:sz w:val="22"/>
          <w:szCs w:val="22"/>
        </w:rPr>
      </w:pPr>
      <w:r w:rsidRPr="005D397A">
        <w:rPr>
          <w:rFonts w:asciiTheme="minorHAnsi" w:hAnsiTheme="minorHAnsi" w:cstheme="minorHAnsi"/>
          <w:sz w:val="22"/>
          <w:szCs w:val="22"/>
        </w:rPr>
        <w:t>zápisy a výsledky o vyzkoušení smontovaného zařízení, o provedených revizních a provozních zkouškách</w:t>
      </w:r>
      <w:r w:rsidR="004E1849">
        <w:rPr>
          <w:rFonts w:asciiTheme="minorHAnsi" w:hAnsiTheme="minorHAnsi" w:cstheme="minorHAnsi"/>
          <w:sz w:val="22"/>
          <w:szCs w:val="22"/>
        </w:rPr>
        <w:t>.</w:t>
      </w:r>
    </w:p>
    <w:p w14:paraId="0791C2D7" w14:textId="77777777" w:rsidR="00A21740" w:rsidRPr="00FF668E" w:rsidRDefault="00A21740">
      <w:pPr>
        <w:pStyle w:val="Odstavecseseznamem"/>
        <w:numPr>
          <w:ilvl w:val="0"/>
          <w:numId w:val="0"/>
        </w:numPr>
        <w:ind w:left="720"/>
        <w:jc w:val="both"/>
        <w:rPr>
          <w:rFonts w:asciiTheme="minorHAnsi" w:eastAsiaTheme="minorHAnsi" w:hAnsiTheme="minorHAnsi" w:cstheme="minorHAnsi"/>
          <w:sz w:val="22"/>
          <w:szCs w:val="22"/>
          <w:lang w:eastAsia="en-US"/>
        </w:rPr>
      </w:pPr>
    </w:p>
    <w:p w14:paraId="7DEC76A9" w14:textId="64B2B676" w:rsidR="00A21740" w:rsidRPr="00FF668E" w:rsidRDefault="00460EF0">
      <w:pPr>
        <w:pStyle w:val="MNETnormln"/>
        <w:numPr>
          <w:ilvl w:val="1"/>
          <w:numId w:val="5"/>
        </w:numPr>
        <w:spacing w:after="0"/>
        <w:jc w:val="both"/>
        <w:rPr>
          <w:rFonts w:asciiTheme="minorHAnsi" w:hAnsiTheme="minorHAnsi" w:cstheme="minorHAnsi"/>
          <w:sz w:val="22"/>
        </w:rPr>
      </w:pPr>
      <w:r w:rsidRPr="00FF668E">
        <w:rPr>
          <w:rFonts w:asciiTheme="minorHAnsi" w:hAnsiTheme="minorHAnsi" w:cstheme="minorHAnsi"/>
          <w:sz w:val="22"/>
        </w:rPr>
        <w:t xml:space="preserve">Objednatel je povinen protokolárně od zhotovitele převzít řádně zhotovené dílo v souladu s pokyny Zhotovitele. Objednatel je oprávněn odepřít převzetí díla pouze budou-li při předání zjištěny podstatné vady či nedodělky bránící funkcionalitě předávaného díla nebo jeho části k účelu, k němuž má být využíváno. Ostatní vady či nedodělky jsou nepodstatné a v případě jejich existence není objednatel oprávněn kvůli nim dílo či jeho část nepřevzít. V případě zjištění vad či nedostatků musí být o těchto zjištěných skutečnostech sepsán zápis a stanoveny termíny jejich odstranění. </w:t>
      </w:r>
    </w:p>
    <w:p w14:paraId="73913950" w14:textId="77777777" w:rsidR="00A21740" w:rsidRPr="00FF668E" w:rsidRDefault="00A21740">
      <w:pPr>
        <w:pStyle w:val="MNETnormln"/>
        <w:spacing w:after="0"/>
        <w:ind w:left="360"/>
        <w:jc w:val="both"/>
        <w:rPr>
          <w:rFonts w:asciiTheme="minorHAnsi" w:hAnsiTheme="minorHAnsi" w:cstheme="minorHAnsi"/>
          <w:sz w:val="22"/>
        </w:rPr>
      </w:pPr>
    </w:p>
    <w:p w14:paraId="25509F16" w14:textId="77777777" w:rsidR="00A21740" w:rsidRPr="00FF668E"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Zhotovitel nese odpovědnost původce odpadů. Zhotovitel je povinen veškerý nepoužitelný materiál zlikvidovat v souladu se zákonem o odpadech a projektovou dokumentací ke stavebnímu povolení a provedení díla. Nepoužitelný materiál je materiál, který vznikl při provádění díla a není předmětem díla.</w:t>
      </w:r>
    </w:p>
    <w:p w14:paraId="20F3CD8F" w14:textId="77777777" w:rsidR="00A21740" w:rsidRPr="00FF668E" w:rsidRDefault="00A21740">
      <w:pPr>
        <w:pStyle w:val="Odstavecseseznamem"/>
        <w:numPr>
          <w:ilvl w:val="0"/>
          <w:numId w:val="0"/>
        </w:numPr>
        <w:ind w:left="360"/>
        <w:jc w:val="both"/>
        <w:rPr>
          <w:rFonts w:asciiTheme="minorHAnsi" w:eastAsiaTheme="minorHAnsi" w:hAnsiTheme="minorHAnsi" w:cstheme="minorHAnsi"/>
          <w:sz w:val="22"/>
          <w:szCs w:val="22"/>
          <w:lang w:eastAsia="en-US"/>
        </w:rPr>
      </w:pPr>
    </w:p>
    <w:p w14:paraId="4421B420" w14:textId="77777777" w:rsidR="00A21740" w:rsidRPr="00FF668E"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Doklad o likvidaci odpadu bude obsahovat minimálně:</w:t>
      </w:r>
    </w:p>
    <w:p w14:paraId="5C080CE9" w14:textId="77777777" w:rsidR="00A21740" w:rsidRPr="00FF668E" w:rsidRDefault="00460EF0">
      <w:pPr>
        <w:pStyle w:val="Odstavecseseznamem"/>
        <w:numPr>
          <w:ilvl w:val="0"/>
          <w:numId w:val="15"/>
        </w:numPr>
        <w:jc w:val="both"/>
        <w:rPr>
          <w:rFonts w:asciiTheme="minorHAnsi" w:hAnsiTheme="minorHAnsi" w:cstheme="minorHAnsi"/>
          <w:sz w:val="22"/>
          <w:szCs w:val="22"/>
        </w:rPr>
      </w:pPr>
      <w:r w:rsidRPr="00FF668E">
        <w:rPr>
          <w:rFonts w:asciiTheme="minorHAnsi" w:hAnsiTheme="minorHAnsi" w:cstheme="minorHAnsi"/>
          <w:sz w:val="22"/>
          <w:szCs w:val="22"/>
        </w:rPr>
        <w:t>Název příjemce odpadu včetně IČO</w:t>
      </w:r>
    </w:p>
    <w:p w14:paraId="3BE425F4" w14:textId="77777777" w:rsidR="00A21740" w:rsidRPr="00FF668E" w:rsidRDefault="00460EF0">
      <w:pPr>
        <w:pStyle w:val="Odstavecseseznamem"/>
        <w:numPr>
          <w:ilvl w:val="0"/>
          <w:numId w:val="15"/>
        </w:numPr>
        <w:jc w:val="both"/>
        <w:rPr>
          <w:rFonts w:asciiTheme="minorHAnsi" w:hAnsiTheme="minorHAnsi" w:cstheme="minorHAnsi"/>
          <w:sz w:val="22"/>
          <w:szCs w:val="22"/>
        </w:rPr>
      </w:pPr>
      <w:r w:rsidRPr="00FF668E">
        <w:rPr>
          <w:rFonts w:asciiTheme="minorHAnsi" w:hAnsiTheme="minorHAnsi" w:cstheme="minorHAnsi"/>
          <w:sz w:val="22"/>
          <w:szCs w:val="22"/>
        </w:rPr>
        <w:t>Název původce odpadu.</w:t>
      </w:r>
    </w:p>
    <w:p w14:paraId="3A90DD47" w14:textId="77777777" w:rsidR="00A21740" w:rsidRPr="00FF668E" w:rsidRDefault="00460EF0">
      <w:pPr>
        <w:pStyle w:val="Odstavecseseznamem"/>
        <w:numPr>
          <w:ilvl w:val="0"/>
          <w:numId w:val="15"/>
        </w:numPr>
        <w:jc w:val="both"/>
        <w:rPr>
          <w:rFonts w:asciiTheme="minorHAnsi" w:hAnsiTheme="minorHAnsi" w:cstheme="minorHAnsi"/>
          <w:sz w:val="22"/>
          <w:szCs w:val="22"/>
        </w:rPr>
      </w:pPr>
      <w:r w:rsidRPr="00FF668E">
        <w:rPr>
          <w:rFonts w:asciiTheme="minorHAnsi" w:hAnsiTheme="minorHAnsi" w:cstheme="minorHAnsi"/>
          <w:sz w:val="22"/>
          <w:szCs w:val="22"/>
        </w:rPr>
        <w:t>Datum a čas uložení odpadu.</w:t>
      </w:r>
    </w:p>
    <w:p w14:paraId="6285CC40" w14:textId="77777777" w:rsidR="00A21740" w:rsidRPr="00FF668E" w:rsidRDefault="00460EF0">
      <w:pPr>
        <w:pStyle w:val="Odstavecseseznamem"/>
        <w:numPr>
          <w:ilvl w:val="0"/>
          <w:numId w:val="15"/>
        </w:numPr>
        <w:jc w:val="both"/>
        <w:rPr>
          <w:rFonts w:asciiTheme="minorHAnsi" w:hAnsiTheme="minorHAnsi" w:cstheme="minorHAnsi"/>
          <w:sz w:val="22"/>
          <w:szCs w:val="22"/>
        </w:rPr>
      </w:pPr>
      <w:r w:rsidRPr="00FF668E">
        <w:rPr>
          <w:rFonts w:asciiTheme="minorHAnsi" w:hAnsiTheme="minorHAnsi" w:cstheme="minorHAnsi"/>
          <w:sz w:val="22"/>
          <w:szCs w:val="22"/>
        </w:rPr>
        <w:t>Registrační značka auta, které odpad přivezlo.</w:t>
      </w:r>
    </w:p>
    <w:p w14:paraId="41F99CD3" w14:textId="77777777" w:rsidR="00A21740" w:rsidRPr="00FF668E" w:rsidRDefault="00460EF0">
      <w:pPr>
        <w:pStyle w:val="Odstavecseseznamem"/>
        <w:numPr>
          <w:ilvl w:val="0"/>
          <w:numId w:val="15"/>
        </w:numPr>
        <w:jc w:val="both"/>
        <w:rPr>
          <w:rFonts w:asciiTheme="minorHAnsi" w:hAnsiTheme="minorHAnsi" w:cstheme="minorHAnsi"/>
          <w:sz w:val="22"/>
          <w:szCs w:val="22"/>
        </w:rPr>
      </w:pPr>
      <w:r w:rsidRPr="00FF668E">
        <w:rPr>
          <w:rFonts w:asciiTheme="minorHAnsi" w:hAnsiTheme="minorHAnsi" w:cstheme="minorHAnsi"/>
          <w:sz w:val="22"/>
          <w:szCs w:val="22"/>
        </w:rPr>
        <w:t>Hmotnost (příjezd, odjezd – výpočet hmotnosti (rozdíl hmotností).</w:t>
      </w:r>
    </w:p>
    <w:p w14:paraId="200221DF" w14:textId="77777777" w:rsidR="00A21740" w:rsidRPr="00FF668E" w:rsidRDefault="00460EF0">
      <w:pPr>
        <w:pStyle w:val="Odstavecseseznamem"/>
        <w:numPr>
          <w:ilvl w:val="0"/>
          <w:numId w:val="15"/>
        </w:numPr>
        <w:jc w:val="both"/>
        <w:rPr>
          <w:rFonts w:asciiTheme="minorHAnsi" w:hAnsiTheme="minorHAnsi" w:cstheme="minorHAnsi"/>
          <w:sz w:val="22"/>
          <w:szCs w:val="22"/>
        </w:rPr>
      </w:pPr>
      <w:r w:rsidRPr="00FF668E">
        <w:rPr>
          <w:rFonts w:asciiTheme="minorHAnsi" w:hAnsiTheme="minorHAnsi" w:cstheme="minorHAnsi"/>
          <w:sz w:val="22"/>
          <w:szCs w:val="22"/>
        </w:rPr>
        <w:t>Původ odpadu (název díla).</w:t>
      </w:r>
    </w:p>
    <w:p w14:paraId="0CDA2BFA" w14:textId="77777777" w:rsidR="00A21740" w:rsidRPr="00FF668E" w:rsidRDefault="00460EF0">
      <w:pPr>
        <w:pStyle w:val="Odstavecseseznamem"/>
        <w:numPr>
          <w:ilvl w:val="0"/>
          <w:numId w:val="15"/>
        </w:numPr>
        <w:jc w:val="both"/>
        <w:rPr>
          <w:rFonts w:asciiTheme="minorHAnsi" w:hAnsiTheme="minorHAnsi" w:cstheme="minorHAnsi"/>
          <w:sz w:val="22"/>
          <w:szCs w:val="22"/>
        </w:rPr>
      </w:pPr>
      <w:r w:rsidRPr="00FF668E">
        <w:rPr>
          <w:rFonts w:asciiTheme="minorHAnsi" w:hAnsiTheme="minorHAnsi" w:cstheme="minorHAnsi"/>
          <w:sz w:val="22"/>
          <w:szCs w:val="22"/>
        </w:rPr>
        <w:t>Název odpadu.</w:t>
      </w:r>
    </w:p>
    <w:p w14:paraId="28D5BFA2" w14:textId="77777777" w:rsidR="00A21740" w:rsidRPr="00FF668E" w:rsidRDefault="00460EF0">
      <w:pPr>
        <w:pStyle w:val="Odstavecseseznamem"/>
        <w:numPr>
          <w:ilvl w:val="0"/>
          <w:numId w:val="15"/>
        </w:numPr>
        <w:jc w:val="both"/>
        <w:rPr>
          <w:rFonts w:asciiTheme="minorHAnsi" w:hAnsiTheme="minorHAnsi" w:cstheme="minorHAnsi"/>
          <w:sz w:val="22"/>
          <w:szCs w:val="22"/>
        </w:rPr>
      </w:pPr>
      <w:r w:rsidRPr="00FF668E">
        <w:rPr>
          <w:rFonts w:asciiTheme="minorHAnsi" w:hAnsiTheme="minorHAnsi" w:cstheme="minorHAnsi"/>
          <w:sz w:val="22"/>
          <w:szCs w:val="22"/>
        </w:rPr>
        <w:t>Kód odpadu.</w:t>
      </w:r>
    </w:p>
    <w:p w14:paraId="2B256AF7" w14:textId="77777777" w:rsidR="00A21740" w:rsidRPr="00FF668E" w:rsidRDefault="00460EF0">
      <w:pPr>
        <w:pStyle w:val="Odstavecseseznamem"/>
        <w:numPr>
          <w:ilvl w:val="0"/>
          <w:numId w:val="15"/>
        </w:numPr>
        <w:jc w:val="both"/>
        <w:rPr>
          <w:rFonts w:asciiTheme="minorHAnsi" w:hAnsiTheme="minorHAnsi" w:cstheme="minorHAnsi"/>
          <w:sz w:val="22"/>
          <w:szCs w:val="22"/>
        </w:rPr>
      </w:pPr>
      <w:r w:rsidRPr="00FF668E">
        <w:rPr>
          <w:rFonts w:asciiTheme="minorHAnsi" w:hAnsiTheme="minorHAnsi" w:cstheme="minorHAnsi"/>
          <w:sz w:val="22"/>
          <w:szCs w:val="22"/>
        </w:rPr>
        <w:t>Název či místo provozovny, kde se odpad ukládá.</w:t>
      </w:r>
    </w:p>
    <w:p w14:paraId="558559A6" w14:textId="77777777" w:rsidR="00A21740" w:rsidRPr="00FF668E" w:rsidRDefault="00460EF0">
      <w:pPr>
        <w:pStyle w:val="Odstavecseseznamem"/>
        <w:numPr>
          <w:ilvl w:val="0"/>
          <w:numId w:val="15"/>
        </w:numPr>
        <w:jc w:val="both"/>
        <w:rPr>
          <w:rFonts w:asciiTheme="minorHAnsi" w:hAnsiTheme="minorHAnsi" w:cstheme="minorHAnsi"/>
          <w:sz w:val="22"/>
          <w:szCs w:val="22"/>
        </w:rPr>
      </w:pPr>
      <w:r w:rsidRPr="00FF668E">
        <w:rPr>
          <w:rFonts w:asciiTheme="minorHAnsi" w:hAnsiTheme="minorHAnsi" w:cstheme="minorHAnsi"/>
          <w:sz w:val="22"/>
          <w:szCs w:val="22"/>
        </w:rPr>
        <w:lastRenderedPageBreak/>
        <w:t>Kdo odpad převzal.</w:t>
      </w:r>
    </w:p>
    <w:p w14:paraId="77CD1FED" w14:textId="77777777" w:rsidR="00A21740" w:rsidRPr="00FF668E" w:rsidRDefault="00460EF0">
      <w:pPr>
        <w:pStyle w:val="Odstavecseseznamem"/>
        <w:numPr>
          <w:ilvl w:val="0"/>
          <w:numId w:val="15"/>
        </w:numPr>
        <w:jc w:val="both"/>
        <w:rPr>
          <w:rFonts w:asciiTheme="minorHAnsi" w:eastAsiaTheme="minorHAnsi" w:hAnsiTheme="minorHAnsi" w:cstheme="minorHAnsi"/>
          <w:sz w:val="22"/>
          <w:szCs w:val="22"/>
          <w:lang w:eastAsia="en-US"/>
        </w:rPr>
      </w:pPr>
      <w:r w:rsidRPr="00FF668E">
        <w:rPr>
          <w:rFonts w:asciiTheme="minorHAnsi" w:hAnsiTheme="minorHAnsi" w:cstheme="minorHAnsi"/>
          <w:sz w:val="22"/>
          <w:szCs w:val="22"/>
        </w:rPr>
        <w:t>Kdo odpad odevzdal.</w:t>
      </w:r>
    </w:p>
    <w:p w14:paraId="7B4E5C7B" w14:textId="77777777" w:rsidR="00A21740" w:rsidRDefault="00A21740">
      <w:pPr>
        <w:jc w:val="both"/>
        <w:rPr>
          <w:rFonts w:asciiTheme="minorHAnsi" w:hAnsiTheme="minorHAnsi" w:cstheme="minorHAnsi"/>
          <w:sz w:val="22"/>
        </w:rPr>
      </w:pPr>
    </w:p>
    <w:p w14:paraId="083ED558" w14:textId="77777777" w:rsidR="00A21740" w:rsidRPr="00E70259" w:rsidRDefault="00460EF0">
      <w:pPr>
        <w:pStyle w:val="MNETnormln"/>
        <w:numPr>
          <w:ilvl w:val="0"/>
          <w:numId w:val="5"/>
        </w:numPr>
        <w:spacing w:after="0"/>
        <w:ind w:left="351" w:hanging="357"/>
        <w:jc w:val="center"/>
        <w:rPr>
          <w:rFonts w:asciiTheme="minorHAnsi" w:hAnsiTheme="minorHAnsi" w:cstheme="minorHAnsi"/>
          <w:b/>
          <w:bCs/>
          <w:sz w:val="24"/>
          <w:szCs w:val="24"/>
        </w:rPr>
      </w:pPr>
      <w:r w:rsidRPr="00E70259">
        <w:rPr>
          <w:rFonts w:asciiTheme="minorHAnsi" w:hAnsiTheme="minorHAnsi" w:cstheme="minorHAnsi"/>
          <w:b/>
          <w:bCs/>
          <w:sz w:val="24"/>
          <w:szCs w:val="24"/>
        </w:rPr>
        <w:t>PROSTOR STAVENIŠTĚ</w:t>
      </w:r>
    </w:p>
    <w:p w14:paraId="6D8B51C7" w14:textId="77777777" w:rsidR="00A21740" w:rsidRPr="00FF668E"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Zhotovitel se seznámil se stavem prostoru místa plnění (dále také „staveniště“) a poměry na něm. Zhotovitel je oprávněn prostor staveniště užívat výhradně k naplnění účelu této smlouvy.</w:t>
      </w:r>
    </w:p>
    <w:p w14:paraId="14CD4412" w14:textId="77777777" w:rsidR="00A21740" w:rsidRPr="00FF668E" w:rsidRDefault="00A21740">
      <w:pPr>
        <w:pStyle w:val="Odstavecseseznamem"/>
        <w:numPr>
          <w:ilvl w:val="0"/>
          <w:numId w:val="0"/>
        </w:numPr>
        <w:ind w:left="720"/>
        <w:jc w:val="both"/>
        <w:rPr>
          <w:rFonts w:asciiTheme="minorHAnsi" w:eastAsiaTheme="minorHAnsi" w:hAnsiTheme="minorHAnsi" w:cstheme="minorHAnsi"/>
          <w:sz w:val="22"/>
          <w:szCs w:val="22"/>
          <w:lang w:eastAsia="en-US"/>
        </w:rPr>
      </w:pPr>
    </w:p>
    <w:p w14:paraId="21B914EC" w14:textId="77777777" w:rsidR="00A21740" w:rsidRPr="00FF668E"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Zhotovitel je povinen zajistit v rámci zařízení staveniště v přiměřeném rozsahu podmínky pro výkon funkce autorského dozoru projektanta a technického dozoru stavebníka, případně činnost koordinátora bezpečnosti a ochrany zdraví při práci na staveništi.</w:t>
      </w:r>
    </w:p>
    <w:p w14:paraId="546465EB" w14:textId="77777777" w:rsidR="00A21740" w:rsidRPr="00FF668E" w:rsidRDefault="00A21740">
      <w:pPr>
        <w:pStyle w:val="Odstavecseseznamem"/>
        <w:numPr>
          <w:ilvl w:val="0"/>
          <w:numId w:val="0"/>
        </w:numPr>
        <w:ind w:left="360"/>
        <w:jc w:val="both"/>
        <w:rPr>
          <w:rFonts w:asciiTheme="minorHAnsi" w:eastAsiaTheme="minorHAnsi" w:hAnsiTheme="minorHAnsi" w:cstheme="minorHAnsi"/>
          <w:sz w:val="22"/>
          <w:szCs w:val="22"/>
          <w:lang w:eastAsia="en-US"/>
        </w:rPr>
      </w:pPr>
    </w:p>
    <w:p w14:paraId="5C248FE4" w14:textId="1AB59022" w:rsidR="00A21740" w:rsidRDefault="00460EF0" w:rsidP="003A2D05">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3A0B957F" w14:textId="77777777" w:rsidR="001D6510" w:rsidRDefault="001D6510" w:rsidP="001D6510">
      <w:pPr>
        <w:pStyle w:val="Odstavecseseznamem"/>
        <w:numPr>
          <w:ilvl w:val="0"/>
          <w:numId w:val="0"/>
        </w:numPr>
        <w:ind w:left="360"/>
        <w:jc w:val="both"/>
        <w:rPr>
          <w:rFonts w:asciiTheme="minorHAnsi" w:eastAsiaTheme="minorHAnsi" w:hAnsiTheme="minorHAnsi" w:cstheme="minorHAnsi"/>
          <w:sz w:val="22"/>
          <w:szCs w:val="22"/>
          <w:lang w:eastAsia="en-US"/>
        </w:rPr>
      </w:pPr>
    </w:p>
    <w:p w14:paraId="01B0F2E0" w14:textId="77777777" w:rsidR="00A21740" w:rsidRPr="00FF668E"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Zhotovitel je povinen informovat Objednatele v dostatečném předstihu, a není-li to možné, tak bezodkladně poté, co se o takové skutečnosti dozví, o výskytu osob na staveništi, s výjimkou zaměstnanců Objednatele, zhotovitele a projektanta, osob při výkonu veřejné správy, případně dalších osob, o kterých to Objednatel určí.</w:t>
      </w:r>
    </w:p>
    <w:p w14:paraId="7C623511" w14:textId="77777777" w:rsidR="00A21740" w:rsidRPr="00FF668E" w:rsidRDefault="00A21740">
      <w:pPr>
        <w:pStyle w:val="Odstavecseseznamem"/>
        <w:numPr>
          <w:ilvl w:val="0"/>
          <w:numId w:val="0"/>
        </w:numPr>
        <w:ind w:left="360"/>
        <w:jc w:val="both"/>
        <w:rPr>
          <w:rFonts w:asciiTheme="minorHAnsi" w:eastAsiaTheme="minorHAnsi" w:hAnsiTheme="minorHAnsi" w:cstheme="minorHAnsi"/>
          <w:sz w:val="22"/>
          <w:szCs w:val="22"/>
          <w:lang w:eastAsia="en-US"/>
        </w:rPr>
      </w:pPr>
    </w:p>
    <w:p w14:paraId="5E9AC822" w14:textId="77777777" w:rsidR="00A21740" w:rsidRPr="00FF668E" w:rsidRDefault="00A21740">
      <w:pPr>
        <w:pStyle w:val="MNETnormln"/>
        <w:spacing w:after="0"/>
        <w:jc w:val="center"/>
        <w:rPr>
          <w:rFonts w:asciiTheme="minorHAnsi" w:hAnsiTheme="minorHAnsi" w:cstheme="minorHAnsi"/>
          <w:b/>
          <w:bCs/>
          <w:sz w:val="22"/>
        </w:rPr>
      </w:pPr>
    </w:p>
    <w:p w14:paraId="72FCB3F7" w14:textId="77777777" w:rsidR="00A21740" w:rsidRPr="00E70259" w:rsidRDefault="00460EF0">
      <w:pPr>
        <w:pStyle w:val="MNETnormln"/>
        <w:numPr>
          <w:ilvl w:val="0"/>
          <w:numId w:val="5"/>
        </w:numPr>
        <w:spacing w:after="0"/>
        <w:ind w:left="351" w:hanging="357"/>
        <w:jc w:val="center"/>
        <w:rPr>
          <w:rFonts w:asciiTheme="minorHAnsi" w:hAnsiTheme="minorHAnsi" w:cstheme="minorHAnsi"/>
          <w:b/>
          <w:bCs/>
          <w:sz w:val="24"/>
          <w:szCs w:val="24"/>
        </w:rPr>
      </w:pPr>
      <w:r w:rsidRPr="00E70259">
        <w:rPr>
          <w:rFonts w:asciiTheme="minorHAnsi" w:hAnsiTheme="minorHAnsi" w:cstheme="minorHAnsi"/>
          <w:b/>
          <w:bCs/>
          <w:sz w:val="24"/>
          <w:szCs w:val="24"/>
        </w:rPr>
        <w:t>NAHRAZOVÁNÍ ZAMĚSTNANCŮ</w:t>
      </w:r>
    </w:p>
    <w:p w14:paraId="6390EEFC" w14:textId="18DF9987" w:rsidR="00A21740" w:rsidRPr="00FF668E"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 xml:space="preserve">Zhotovitel nesmí bez předchozího souhlasu Objednatele provádět žádné změny v </w:t>
      </w:r>
      <w:r w:rsidRPr="00FF668E">
        <w:rPr>
          <w:rFonts w:asciiTheme="minorHAnsi" w:eastAsiaTheme="minorHAnsi" w:hAnsiTheme="minorHAnsi" w:cstheme="minorHAnsi"/>
          <w:i/>
          <w:iCs/>
          <w:sz w:val="22"/>
          <w:szCs w:val="22"/>
          <w:lang w:eastAsia="en-US"/>
        </w:rPr>
        <w:t>Seznamu členů realizačního týmu</w:t>
      </w:r>
      <w:r w:rsidRPr="00575F4F">
        <w:rPr>
          <w:rFonts w:asciiTheme="minorHAnsi" w:eastAsiaTheme="minorHAnsi" w:hAnsiTheme="minorHAnsi" w:cstheme="minorHAnsi"/>
          <w:sz w:val="22"/>
          <w:szCs w:val="22"/>
          <w:lang w:eastAsia="en-US"/>
        </w:rPr>
        <w:t>, kteří se budou přímo podílet na plnění veřejné zakázky</w:t>
      </w:r>
      <w:r w:rsidRPr="00FF668E">
        <w:rPr>
          <w:rFonts w:asciiTheme="minorHAnsi" w:eastAsiaTheme="minorHAnsi" w:hAnsiTheme="minorHAnsi" w:cstheme="minorHAnsi"/>
          <w:sz w:val="22"/>
          <w:szCs w:val="22"/>
          <w:lang w:eastAsia="en-US"/>
        </w:rPr>
        <w:t xml:space="preserve"> (tzv. členů realizačního týmu) oproti Seznamu, který byl uveden v nabídce předložené v</w:t>
      </w:r>
      <w:r w:rsidR="00BE2D6F">
        <w:rPr>
          <w:rFonts w:asciiTheme="minorHAnsi" w:eastAsiaTheme="minorHAnsi" w:hAnsiTheme="minorHAnsi" w:cstheme="minorHAnsi"/>
          <w:sz w:val="22"/>
          <w:szCs w:val="22"/>
          <w:lang w:eastAsia="en-US"/>
        </w:rPr>
        <w:t xml:space="preserve">e výběrovém </w:t>
      </w:r>
      <w:r w:rsidRPr="00FF668E">
        <w:rPr>
          <w:rFonts w:asciiTheme="minorHAnsi" w:eastAsiaTheme="minorHAnsi" w:hAnsiTheme="minorHAnsi" w:cstheme="minorHAnsi"/>
          <w:sz w:val="22"/>
          <w:szCs w:val="22"/>
          <w:lang w:eastAsia="en-US"/>
        </w:rPr>
        <w:t>řízení (dále také jen „člen týmu“).</w:t>
      </w:r>
    </w:p>
    <w:p w14:paraId="4A2D14E2" w14:textId="77777777" w:rsidR="00A21740" w:rsidRPr="00FF668E" w:rsidRDefault="00A21740">
      <w:pPr>
        <w:pStyle w:val="Odstavecseseznamem"/>
        <w:numPr>
          <w:ilvl w:val="0"/>
          <w:numId w:val="0"/>
        </w:numPr>
        <w:ind w:left="360"/>
        <w:jc w:val="both"/>
        <w:rPr>
          <w:rFonts w:asciiTheme="minorHAnsi" w:eastAsiaTheme="minorHAnsi" w:hAnsiTheme="minorHAnsi" w:cstheme="minorHAnsi"/>
          <w:sz w:val="22"/>
          <w:szCs w:val="22"/>
          <w:lang w:eastAsia="en-US"/>
        </w:rPr>
      </w:pPr>
    </w:p>
    <w:p w14:paraId="3E870C0D" w14:textId="77777777" w:rsidR="00A21740" w:rsidRPr="00FF668E"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Zhotovitel je povinen navrhnout Objednateli nahrazení člena týmu v následujících případech:</w:t>
      </w:r>
    </w:p>
    <w:p w14:paraId="5DE6226B" w14:textId="77777777" w:rsidR="00A21740" w:rsidRPr="00FF668E" w:rsidRDefault="00460EF0">
      <w:pPr>
        <w:pStyle w:val="Odstavecseseznamem"/>
        <w:numPr>
          <w:ilvl w:val="0"/>
          <w:numId w:val="16"/>
        </w:numPr>
        <w:jc w:val="both"/>
        <w:rPr>
          <w:rFonts w:asciiTheme="minorHAnsi" w:hAnsiTheme="minorHAnsi" w:cstheme="minorHAnsi"/>
          <w:sz w:val="22"/>
          <w:szCs w:val="22"/>
        </w:rPr>
      </w:pPr>
      <w:r w:rsidRPr="00FF668E">
        <w:rPr>
          <w:rFonts w:asciiTheme="minorHAnsi" w:hAnsiTheme="minorHAnsi" w:cstheme="minorHAnsi"/>
          <w:sz w:val="22"/>
          <w:szCs w:val="22"/>
        </w:rPr>
        <w:t>v případě smrti, nemoci nebo úrazu člena týmu, pokud nemoc nebo úraz člena týmu znemožňuje zhotoviteli řádně zhotovit dílo dle této smlouvy,</w:t>
      </w:r>
    </w:p>
    <w:p w14:paraId="3C5ECAE7" w14:textId="48CBF991" w:rsidR="00A21740" w:rsidRPr="001D6510" w:rsidRDefault="00460EF0" w:rsidP="00E70259">
      <w:pPr>
        <w:pStyle w:val="Odstavecseseznamem"/>
        <w:numPr>
          <w:ilvl w:val="0"/>
          <w:numId w:val="16"/>
        </w:numPr>
        <w:jc w:val="both"/>
        <w:rPr>
          <w:rFonts w:asciiTheme="minorHAnsi" w:eastAsiaTheme="minorHAnsi" w:hAnsiTheme="minorHAnsi" w:cstheme="minorHAnsi"/>
          <w:sz w:val="22"/>
          <w:szCs w:val="22"/>
          <w:lang w:eastAsia="en-US"/>
        </w:rPr>
      </w:pPr>
      <w:r w:rsidRPr="00FF668E">
        <w:rPr>
          <w:rFonts w:asciiTheme="minorHAnsi" w:hAnsiTheme="minorHAnsi" w:cstheme="minorHAnsi"/>
          <w:sz w:val="22"/>
          <w:szCs w:val="22"/>
        </w:rPr>
        <w:t>pokud je nezbytné nahradit člena týmu z důvodů, které zhotovitel nemůže ovlivnit (např. ukončení pracovního poměru apod.).</w:t>
      </w:r>
    </w:p>
    <w:p w14:paraId="05EA2590" w14:textId="77777777" w:rsidR="001D6510" w:rsidRPr="00E70259" w:rsidRDefault="001D6510" w:rsidP="001D6510">
      <w:pPr>
        <w:pStyle w:val="Odstavecseseznamem"/>
        <w:numPr>
          <w:ilvl w:val="0"/>
          <w:numId w:val="0"/>
        </w:numPr>
        <w:ind w:left="720"/>
        <w:jc w:val="both"/>
        <w:rPr>
          <w:rFonts w:asciiTheme="minorHAnsi" w:eastAsiaTheme="minorHAnsi" w:hAnsiTheme="minorHAnsi" w:cstheme="minorHAnsi"/>
          <w:sz w:val="22"/>
          <w:szCs w:val="22"/>
          <w:lang w:eastAsia="en-US"/>
        </w:rPr>
      </w:pPr>
    </w:p>
    <w:p w14:paraId="1B9AD5CA" w14:textId="77777777" w:rsidR="00A21740" w:rsidRPr="00FF668E"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V průběhu poskytování plnění z této smlouvy a na základě písemné a zdůvodněné žádosti je Objednatel oprávněn požádat zhotovitele o nahrazení člena týmu, pokud se domnívá, že člen týmu nepracuje efektivně nebo neplní své povinnosti v souladu s touto smlouvou.</w:t>
      </w:r>
    </w:p>
    <w:p w14:paraId="1E086001" w14:textId="77777777" w:rsidR="00A21740" w:rsidRPr="00FF668E" w:rsidRDefault="00A21740">
      <w:pPr>
        <w:pStyle w:val="MNETnormln"/>
        <w:spacing w:after="0"/>
        <w:ind w:left="360"/>
        <w:jc w:val="both"/>
        <w:rPr>
          <w:rFonts w:asciiTheme="minorHAnsi" w:hAnsiTheme="minorHAnsi" w:cstheme="minorHAnsi"/>
          <w:sz w:val="22"/>
        </w:rPr>
      </w:pPr>
    </w:p>
    <w:p w14:paraId="4257D3FD" w14:textId="77777777" w:rsidR="00A21740" w:rsidRPr="00FF668E"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Pokud je zapotřebí člena týmu nahradit, musí mít náhradní člen minimálně stejnou kvalifikaci a zkušenosti jako nahrazený člen týmu. Pokud zhotovitel nemá k dispozici náhradního člena týmu se srovnatelnou nebo vyšší kvalifikací a zkušenostmi, které měl nahrazený člen týmu je objednatel oprávněn:</w:t>
      </w:r>
    </w:p>
    <w:p w14:paraId="3E6C71A5" w14:textId="77777777" w:rsidR="00A21740" w:rsidRPr="00FF668E" w:rsidRDefault="00460EF0">
      <w:pPr>
        <w:pStyle w:val="Odstavecseseznamem"/>
        <w:numPr>
          <w:ilvl w:val="0"/>
          <w:numId w:val="17"/>
        </w:numPr>
        <w:ind w:hanging="294"/>
        <w:jc w:val="both"/>
        <w:rPr>
          <w:rFonts w:asciiTheme="minorHAnsi" w:eastAsiaTheme="minorHAnsi" w:hAnsiTheme="minorHAnsi" w:cstheme="minorHAnsi"/>
          <w:sz w:val="22"/>
          <w:szCs w:val="22"/>
          <w:lang w:eastAsia="en-US"/>
        </w:rPr>
      </w:pPr>
      <w:r w:rsidRPr="00FF668E">
        <w:rPr>
          <w:rFonts w:asciiTheme="minorHAnsi" w:hAnsiTheme="minorHAnsi" w:cstheme="minorHAnsi"/>
          <w:sz w:val="22"/>
          <w:szCs w:val="22"/>
        </w:rPr>
        <w:t xml:space="preserve">akceptovat náhradu náhradním členem týmu s nižší kvalifikací a zkušenostmi, pokud i přesto zůstanou zachovány požadavky objednatele na příslušného člena týmu uvedené jako kvalifikační požadavky v zadávací dokumentaci, a současně pokud tato nominace neohrozí provedení řádného plnění ze smlouvy, nebo </w:t>
      </w:r>
    </w:p>
    <w:p w14:paraId="61508D86" w14:textId="77777777" w:rsidR="00A21740" w:rsidRPr="00FF668E" w:rsidRDefault="00460EF0">
      <w:pPr>
        <w:pStyle w:val="Odstavecseseznamem"/>
        <w:numPr>
          <w:ilvl w:val="0"/>
          <w:numId w:val="17"/>
        </w:numPr>
        <w:ind w:hanging="294"/>
        <w:jc w:val="both"/>
        <w:rPr>
          <w:rFonts w:asciiTheme="minorHAnsi" w:eastAsiaTheme="minorHAnsi" w:hAnsiTheme="minorHAnsi" w:cstheme="minorHAnsi"/>
          <w:sz w:val="22"/>
          <w:szCs w:val="22"/>
          <w:lang w:eastAsia="en-US"/>
        </w:rPr>
      </w:pPr>
      <w:r w:rsidRPr="00FF668E">
        <w:rPr>
          <w:rFonts w:asciiTheme="minorHAnsi" w:hAnsiTheme="minorHAnsi" w:cstheme="minorHAnsi"/>
          <w:sz w:val="22"/>
          <w:szCs w:val="22"/>
        </w:rPr>
        <w:t>odstoupit od smlouvy, pokud zhotovitel není schopen provádět příslušné činnosti prostřednictvím řádně kvalifikované osoby, případně pokud by zhotovení díla bylo v důsledku snížení kvalifikace příslušných osob jinak ohroženo.</w:t>
      </w:r>
    </w:p>
    <w:p w14:paraId="6D5E2401" w14:textId="77777777" w:rsidR="00A21740"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lastRenderedPageBreak/>
        <w:t>Jakékoliv dodatečné náklady vzniklé v souvislosti s náhradou člena týmu zhotovitele nese Zhotovitel. Pokud není člen týmu Zhotovitele nahrazen okamžitě, příp. pokud se neujme svých funkcí s okamžitou platností, je objednatel oprávněn vyzvat Zhotovitele, aby k provedení řádného plnění ke zhotovení díla přidělil dočasně jiného řádně kvalifikovaného člena týmu, který bude provádět řádné plnění až do doby, kdy náhradní člen týmu převezme své funkce a začne řádně provádět plnění z této smlouvy, případně je objednatel oprávněn vyzvat Zhotovitele, aby přijal jiná vhodná opatření, kterými bude dočasná nepřítomnost schváleného náhradního člena týmu řešena.</w:t>
      </w:r>
    </w:p>
    <w:p w14:paraId="49C27AA3" w14:textId="77777777" w:rsidR="00CE238E" w:rsidRPr="00FF668E" w:rsidRDefault="00CE238E" w:rsidP="00CE238E">
      <w:pPr>
        <w:pStyle w:val="Odstavecseseznamem"/>
        <w:numPr>
          <w:ilvl w:val="0"/>
          <w:numId w:val="0"/>
        </w:numPr>
        <w:ind w:left="360"/>
        <w:jc w:val="both"/>
        <w:rPr>
          <w:rFonts w:asciiTheme="minorHAnsi" w:eastAsiaTheme="minorHAnsi" w:hAnsiTheme="minorHAnsi" w:cstheme="minorHAnsi"/>
          <w:sz w:val="22"/>
          <w:szCs w:val="22"/>
          <w:lang w:eastAsia="en-US"/>
        </w:rPr>
      </w:pPr>
    </w:p>
    <w:p w14:paraId="0C5D6314" w14:textId="77777777" w:rsidR="00A21740" w:rsidRPr="00930876" w:rsidRDefault="00460EF0">
      <w:pPr>
        <w:pStyle w:val="MNETnormln"/>
        <w:numPr>
          <w:ilvl w:val="0"/>
          <w:numId w:val="5"/>
        </w:numPr>
        <w:spacing w:after="0"/>
        <w:ind w:left="351" w:hanging="357"/>
        <w:jc w:val="center"/>
        <w:rPr>
          <w:rFonts w:asciiTheme="minorHAnsi" w:hAnsiTheme="minorHAnsi" w:cstheme="minorHAnsi"/>
          <w:b/>
          <w:bCs/>
          <w:sz w:val="24"/>
          <w:szCs w:val="24"/>
        </w:rPr>
      </w:pPr>
      <w:r w:rsidRPr="00930876">
        <w:rPr>
          <w:rFonts w:asciiTheme="minorHAnsi" w:hAnsiTheme="minorHAnsi" w:cstheme="minorHAnsi"/>
          <w:b/>
          <w:bCs/>
          <w:sz w:val="24"/>
          <w:szCs w:val="24"/>
        </w:rPr>
        <w:t>PRÁVA Z VADNÉHO PLNĚNÍ A ZÁRUKA ZA JAKOST</w:t>
      </w:r>
    </w:p>
    <w:p w14:paraId="75AEBDF8" w14:textId="430CABD2" w:rsidR="00A21740" w:rsidRPr="00930876" w:rsidRDefault="00460EF0">
      <w:pPr>
        <w:pStyle w:val="Odstavecseseznamem"/>
        <w:numPr>
          <w:ilvl w:val="1"/>
          <w:numId w:val="5"/>
        </w:numPr>
        <w:jc w:val="both"/>
        <w:rPr>
          <w:rFonts w:asciiTheme="minorHAnsi" w:eastAsiaTheme="minorHAnsi" w:hAnsiTheme="minorHAnsi" w:cstheme="minorHAnsi"/>
          <w:sz w:val="22"/>
          <w:szCs w:val="22"/>
          <w:lang w:eastAsia="en-US"/>
        </w:rPr>
      </w:pPr>
      <w:r w:rsidRPr="00930876">
        <w:rPr>
          <w:rFonts w:asciiTheme="minorHAnsi" w:eastAsiaTheme="minorHAnsi" w:hAnsiTheme="minorHAnsi" w:cstheme="minorHAnsi"/>
          <w:sz w:val="22"/>
          <w:szCs w:val="22"/>
          <w:lang w:eastAsia="en-US"/>
        </w:rPr>
        <w:t xml:space="preserve">Zhotovitel poskytuje na dílo a všechny jeho součásti plnou záruku za jakost po dobu </w:t>
      </w:r>
      <w:r w:rsidRPr="00930876">
        <w:rPr>
          <w:rStyle w:val="cf01"/>
          <w:rFonts w:asciiTheme="minorHAnsi" w:hAnsiTheme="minorHAnsi" w:cstheme="minorHAnsi"/>
          <w:sz w:val="22"/>
          <w:szCs w:val="22"/>
        </w:rPr>
        <w:t>minimálně 60</w:t>
      </w:r>
      <w:r w:rsidR="00510B66" w:rsidRPr="00930876">
        <w:rPr>
          <w:rStyle w:val="cf01"/>
          <w:rFonts w:asciiTheme="minorHAnsi" w:hAnsiTheme="minorHAnsi" w:cstheme="minorHAnsi"/>
          <w:sz w:val="22"/>
          <w:szCs w:val="22"/>
        </w:rPr>
        <w:t> </w:t>
      </w:r>
      <w:r w:rsidRPr="00930876">
        <w:rPr>
          <w:rStyle w:val="cf01"/>
          <w:rFonts w:asciiTheme="minorHAnsi" w:hAnsiTheme="minorHAnsi" w:cstheme="minorHAnsi"/>
          <w:sz w:val="22"/>
          <w:szCs w:val="22"/>
        </w:rPr>
        <w:t>měsíců</w:t>
      </w:r>
      <w:r w:rsidR="00930876" w:rsidRPr="00930876">
        <w:rPr>
          <w:rStyle w:val="cf01"/>
          <w:rFonts w:asciiTheme="minorHAnsi" w:hAnsiTheme="minorHAnsi" w:cstheme="minorHAnsi"/>
          <w:sz w:val="22"/>
          <w:szCs w:val="22"/>
        </w:rPr>
        <w:t xml:space="preserve">. </w:t>
      </w:r>
      <w:r w:rsidR="00673418" w:rsidRPr="00930876">
        <w:rPr>
          <w:rFonts w:asciiTheme="minorHAnsi" w:eastAsiaTheme="minorHAnsi" w:hAnsiTheme="minorHAnsi" w:cstheme="minorHAnsi"/>
          <w:sz w:val="22"/>
          <w:szCs w:val="22"/>
          <w:lang w:eastAsia="en-US"/>
        </w:rPr>
        <w:t>Zhotovitel</w:t>
      </w:r>
      <w:r w:rsidRPr="00930876">
        <w:rPr>
          <w:rFonts w:asciiTheme="minorHAnsi" w:eastAsiaTheme="minorHAnsi" w:hAnsiTheme="minorHAnsi" w:cstheme="minorHAnsi"/>
          <w:sz w:val="22"/>
          <w:szCs w:val="22"/>
          <w:lang w:eastAsia="en-US"/>
        </w:rPr>
        <w:t xml:space="preserve"> se zavazuje, že předaný předmět díla bude v době předání díla i po celou záruční dobu prostý vad a bude mít vlastnosti dle obecně závazných právních předpisů, této smlouvy a zadávací dokumentace veřejné zakázky uvedené v preambuli této smlouvy, dále bude mít vlastnosti první jakosti provedení a bude proveden v souladu s ověřenou technickou praxí. Záruční doba počíná plynout ode dne předání a převzetí díla jako </w:t>
      </w:r>
      <w:r w:rsidR="00930876">
        <w:rPr>
          <w:rFonts w:asciiTheme="minorHAnsi" w:eastAsiaTheme="minorHAnsi" w:hAnsiTheme="minorHAnsi" w:cstheme="minorHAnsi"/>
          <w:sz w:val="22"/>
          <w:szCs w:val="22"/>
          <w:lang w:eastAsia="en-US"/>
        </w:rPr>
        <w:t>celku</w:t>
      </w:r>
      <w:r w:rsidR="004A4AC7">
        <w:rPr>
          <w:rFonts w:asciiTheme="minorHAnsi" w:eastAsiaTheme="minorHAnsi" w:hAnsiTheme="minorHAnsi" w:cstheme="minorHAnsi"/>
          <w:sz w:val="22"/>
          <w:szCs w:val="22"/>
          <w:lang w:eastAsia="en-US"/>
        </w:rPr>
        <w:t xml:space="preserve">. </w:t>
      </w:r>
    </w:p>
    <w:p w14:paraId="4BBACCC7" w14:textId="77777777" w:rsidR="00A21740" w:rsidRPr="00FF668E" w:rsidRDefault="00A21740">
      <w:pPr>
        <w:pStyle w:val="MNETnormln"/>
        <w:spacing w:after="0"/>
        <w:jc w:val="both"/>
        <w:rPr>
          <w:rFonts w:asciiTheme="minorHAnsi" w:hAnsiTheme="minorHAnsi" w:cstheme="minorHAnsi"/>
          <w:sz w:val="22"/>
        </w:rPr>
      </w:pPr>
    </w:p>
    <w:p w14:paraId="584EC788" w14:textId="77777777" w:rsidR="00A21740" w:rsidRPr="00FF668E" w:rsidRDefault="00460EF0">
      <w:pPr>
        <w:pStyle w:val="Odstavecseseznamem"/>
        <w:numPr>
          <w:ilvl w:val="1"/>
          <w:numId w:val="5"/>
        </w:numPr>
        <w:ind w:left="426" w:hanging="426"/>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Z poskytnuté záruky za jakost vyplývají pro Objednatele práva minimálně v rozsahu stanoveném obecně závaznými právními předpisy.</w:t>
      </w:r>
    </w:p>
    <w:p w14:paraId="6149930E" w14:textId="77777777" w:rsidR="00A21740" w:rsidRPr="00FF668E" w:rsidRDefault="00A21740">
      <w:pPr>
        <w:pStyle w:val="MNETnormln"/>
        <w:spacing w:after="0"/>
        <w:ind w:left="426" w:hanging="426"/>
        <w:jc w:val="both"/>
        <w:rPr>
          <w:rFonts w:asciiTheme="minorHAnsi" w:hAnsiTheme="minorHAnsi" w:cstheme="minorHAnsi"/>
          <w:sz w:val="22"/>
        </w:rPr>
      </w:pPr>
    </w:p>
    <w:p w14:paraId="5E9B7A71" w14:textId="6DB58191" w:rsidR="00A21740" w:rsidRPr="00FF668E" w:rsidRDefault="00460EF0">
      <w:pPr>
        <w:pStyle w:val="Odstavecseseznamem"/>
        <w:numPr>
          <w:ilvl w:val="1"/>
          <w:numId w:val="5"/>
        </w:numPr>
        <w:ind w:left="426" w:hanging="426"/>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Zhotovitel odpovídá za vady, které má předmět plnění v době jeho předání Objednateli a za vady, které vzniknou nebo se objeví v průběhu záruční doby dle čl.</w:t>
      </w:r>
      <w:r w:rsidR="005E59C7">
        <w:rPr>
          <w:rFonts w:asciiTheme="minorHAnsi" w:eastAsiaTheme="minorHAnsi" w:hAnsiTheme="minorHAnsi" w:cstheme="minorHAnsi"/>
          <w:sz w:val="22"/>
          <w:szCs w:val="22"/>
          <w:lang w:eastAsia="en-US"/>
        </w:rPr>
        <w:t xml:space="preserve"> </w:t>
      </w:r>
      <w:r w:rsidR="005D07BB" w:rsidRPr="00FF668E">
        <w:rPr>
          <w:rFonts w:asciiTheme="minorHAnsi" w:eastAsiaTheme="minorHAnsi" w:hAnsiTheme="minorHAnsi" w:cstheme="minorHAnsi"/>
          <w:sz w:val="22"/>
          <w:szCs w:val="22"/>
          <w:lang w:eastAsia="en-US"/>
        </w:rPr>
        <w:t>1</w:t>
      </w:r>
      <w:r w:rsidR="005D07BB">
        <w:rPr>
          <w:rFonts w:asciiTheme="minorHAnsi" w:eastAsiaTheme="minorHAnsi" w:hAnsiTheme="minorHAnsi" w:cstheme="minorHAnsi"/>
          <w:sz w:val="22"/>
          <w:szCs w:val="22"/>
          <w:lang w:eastAsia="en-US"/>
        </w:rPr>
        <w:t>1</w:t>
      </w:r>
      <w:r w:rsidRPr="00FF668E">
        <w:rPr>
          <w:rFonts w:asciiTheme="minorHAnsi" w:eastAsiaTheme="minorHAnsi" w:hAnsiTheme="minorHAnsi" w:cstheme="minorHAnsi"/>
          <w:sz w:val="22"/>
          <w:szCs w:val="22"/>
          <w:lang w:eastAsia="en-US"/>
        </w:rPr>
        <w:t>.1.této smlouvy.</w:t>
      </w:r>
    </w:p>
    <w:p w14:paraId="0DB532A5" w14:textId="77777777" w:rsidR="00A21740" w:rsidRPr="00FF668E" w:rsidRDefault="00A21740">
      <w:pPr>
        <w:pStyle w:val="Odstavecseseznamem"/>
        <w:numPr>
          <w:ilvl w:val="0"/>
          <w:numId w:val="0"/>
        </w:numPr>
        <w:ind w:left="426" w:hanging="426"/>
        <w:jc w:val="both"/>
        <w:rPr>
          <w:rFonts w:asciiTheme="minorHAnsi" w:eastAsiaTheme="minorHAnsi" w:hAnsiTheme="minorHAnsi" w:cstheme="minorHAnsi"/>
          <w:sz w:val="22"/>
          <w:szCs w:val="22"/>
          <w:lang w:eastAsia="en-US"/>
        </w:rPr>
      </w:pPr>
    </w:p>
    <w:p w14:paraId="7B64A580" w14:textId="0514FB56" w:rsidR="00A21740" w:rsidRPr="009B5BF4" w:rsidRDefault="00460EF0">
      <w:pPr>
        <w:pStyle w:val="Odstavecseseznamem"/>
        <w:numPr>
          <w:ilvl w:val="1"/>
          <w:numId w:val="5"/>
        </w:numPr>
        <w:ind w:left="426" w:hanging="426"/>
        <w:jc w:val="both"/>
        <w:rPr>
          <w:rFonts w:asciiTheme="minorHAnsi" w:eastAsiaTheme="minorHAnsi" w:hAnsiTheme="minorHAnsi" w:cstheme="minorHAnsi"/>
          <w:sz w:val="22"/>
          <w:szCs w:val="22"/>
          <w:lang w:eastAsia="en-US"/>
        </w:rPr>
      </w:pPr>
      <w:r w:rsidRPr="009B5BF4">
        <w:rPr>
          <w:rFonts w:asciiTheme="minorHAnsi" w:eastAsiaTheme="minorHAnsi" w:hAnsiTheme="minorHAnsi" w:cstheme="minorHAnsi"/>
          <w:sz w:val="22"/>
          <w:szCs w:val="22"/>
          <w:lang w:eastAsia="en-US"/>
        </w:rPr>
        <w:t>V případě výskytu vady nebo záruční vady je Zhotovitel povinen tyto vady odstranit ve lhůtách, které jsou pro danou závadu v oblasti telekomunikací obvyklé. Objednatel může dle své volby namísto práva na odstranění vady uplatnit také právo na odstoupení od smlouvy nebo právo na přiměřenou slevu z</w:t>
      </w:r>
      <w:r w:rsidR="00976BEB" w:rsidRPr="009B5BF4">
        <w:rPr>
          <w:rFonts w:asciiTheme="minorHAnsi" w:eastAsiaTheme="minorHAnsi" w:hAnsiTheme="minorHAnsi" w:cstheme="minorHAnsi"/>
          <w:sz w:val="22"/>
          <w:szCs w:val="22"/>
          <w:lang w:eastAsia="en-US"/>
        </w:rPr>
        <w:t> </w:t>
      </w:r>
      <w:r w:rsidRPr="009B5BF4">
        <w:rPr>
          <w:rFonts w:asciiTheme="minorHAnsi" w:eastAsiaTheme="minorHAnsi" w:hAnsiTheme="minorHAnsi" w:cstheme="minorHAnsi"/>
          <w:sz w:val="22"/>
          <w:szCs w:val="22"/>
          <w:lang w:eastAsia="en-US"/>
        </w:rPr>
        <w:t>ceny díla.</w:t>
      </w:r>
    </w:p>
    <w:p w14:paraId="5F2E1D3A" w14:textId="77777777" w:rsidR="00A21740" w:rsidRPr="00FF668E" w:rsidRDefault="00A21740">
      <w:pPr>
        <w:pStyle w:val="Odstavecseseznamem"/>
        <w:numPr>
          <w:ilvl w:val="0"/>
          <w:numId w:val="0"/>
        </w:numPr>
        <w:ind w:left="426" w:hanging="426"/>
        <w:jc w:val="both"/>
        <w:rPr>
          <w:rFonts w:asciiTheme="minorHAnsi" w:eastAsiaTheme="minorHAnsi" w:hAnsiTheme="minorHAnsi" w:cstheme="minorHAnsi"/>
          <w:sz w:val="22"/>
          <w:szCs w:val="22"/>
          <w:lang w:eastAsia="en-US"/>
        </w:rPr>
      </w:pPr>
    </w:p>
    <w:p w14:paraId="0724327C" w14:textId="24D81916" w:rsidR="00A21740" w:rsidRPr="00FF668E" w:rsidRDefault="00460EF0">
      <w:pPr>
        <w:pStyle w:val="Odstavecseseznamem"/>
        <w:numPr>
          <w:ilvl w:val="1"/>
          <w:numId w:val="5"/>
        </w:numPr>
        <w:ind w:left="426" w:hanging="426"/>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Zhotovitelem bude Objednateli poskytován bezplatný záruční servis ve standardním rozsahu na Objednatelem reklamované vady díla vzniklé v době trvání záruční doby.</w:t>
      </w:r>
    </w:p>
    <w:p w14:paraId="12B16E8E" w14:textId="77777777" w:rsidR="00A21740" w:rsidRPr="00FF668E" w:rsidRDefault="00A21740">
      <w:pPr>
        <w:pStyle w:val="MNETnormln"/>
        <w:spacing w:after="0"/>
        <w:ind w:left="426" w:hanging="426"/>
        <w:jc w:val="both"/>
        <w:rPr>
          <w:rFonts w:asciiTheme="minorHAnsi" w:hAnsiTheme="minorHAnsi" w:cstheme="minorHAnsi"/>
          <w:sz w:val="22"/>
        </w:rPr>
      </w:pPr>
    </w:p>
    <w:p w14:paraId="3BEAF735" w14:textId="77777777" w:rsidR="00A21740" w:rsidRPr="00FF668E" w:rsidRDefault="00460EF0">
      <w:pPr>
        <w:pStyle w:val="Odstavecseseznamem"/>
        <w:numPr>
          <w:ilvl w:val="1"/>
          <w:numId w:val="5"/>
        </w:numPr>
        <w:ind w:left="426" w:hanging="426"/>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 xml:space="preserve">Objednatel je oprávněn reklamovat v záruční době vady předmětu díla u Zhotovitele, a to písemnou formou. Za písemnou formu je považováno také nahlášení standardními prostředky, např. e-mailem. </w:t>
      </w:r>
    </w:p>
    <w:p w14:paraId="401A79E1" w14:textId="77777777" w:rsidR="00A21740" w:rsidRPr="00FF668E" w:rsidRDefault="00A21740">
      <w:pPr>
        <w:pStyle w:val="MNETnormln"/>
        <w:spacing w:after="0"/>
        <w:ind w:left="426" w:hanging="426"/>
        <w:jc w:val="both"/>
        <w:rPr>
          <w:rFonts w:asciiTheme="minorHAnsi" w:hAnsiTheme="minorHAnsi" w:cstheme="minorHAnsi"/>
          <w:sz w:val="22"/>
        </w:rPr>
      </w:pPr>
    </w:p>
    <w:p w14:paraId="52C28D78" w14:textId="77777777" w:rsidR="00A21740" w:rsidRPr="00FF668E" w:rsidRDefault="00460EF0">
      <w:pPr>
        <w:pStyle w:val="Odstavecseseznamem"/>
        <w:numPr>
          <w:ilvl w:val="1"/>
          <w:numId w:val="5"/>
        </w:numPr>
        <w:ind w:left="426" w:hanging="426"/>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Smluvní strany výslovně prohlašují, že cena záruky je součástí ceny díla uvedené v čl. 5 této smlouvy.</w:t>
      </w:r>
    </w:p>
    <w:p w14:paraId="0CBA218B" w14:textId="77777777" w:rsidR="00A21740" w:rsidRPr="00FF668E" w:rsidRDefault="00A21740">
      <w:pPr>
        <w:pStyle w:val="MNETnormln"/>
        <w:spacing w:after="0"/>
        <w:jc w:val="both"/>
        <w:rPr>
          <w:rFonts w:asciiTheme="minorHAnsi" w:hAnsiTheme="minorHAnsi" w:cstheme="minorHAnsi"/>
          <w:sz w:val="22"/>
        </w:rPr>
      </w:pPr>
    </w:p>
    <w:p w14:paraId="5BA58904" w14:textId="77777777" w:rsidR="00A21740" w:rsidRPr="00FF668E" w:rsidRDefault="00A21740">
      <w:pPr>
        <w:pStyle w:val="MNETnormln"/>
        <w:spacing w:after="0"/>
        <w:jc w:val="both"/>
        <w:rPr>
          <w:rFonts w:asciiTheme="minorHAnsi" w:hAnsiTheme="minorHAnsi" w:cstheme="minorHAnsi"/>
          <w:b/>
          <w:bCs/>
          <w:sz w:val="22"/>
        </w:rPr>
      </w:pPr>
    </w:p>
    <w:p w14:paraId="78864F24" w14:textId="77777777" w:rsidR="00A21740" w:rsidRPr="00276CE6" w:rsidRDefault="00460EF0">
      <w:pPr>
        <w:pStyle w:val="MNETnormln"/>
        <w:numPr>
          <w:ilvl w:val="0"/>
          <w:numId w:val="5"/>
        </w:numPr>
        <w:spacing w:after="0"/>
        <w:ind w:left="351" w:hanging="357"/>
        <w:jc w:val="center"/>
        <w:rPr>
          <w:rFonts w:asciiTheme="minorHAnsi" w:hAnsiTheme="minorHAnsi" w:cstheme="minorHAnsi"/>
          <w:b/>
          <w:bCs/>
          <w:sz w:val="24"/>
          <w:szCs w:val="24"/>
        </w:rPr>
      </w:pPr>
      <w:r w:rsidRPr="00276CE6">
        <w:rPr>
          <w:rFonts w:asciiTheme="minorHAnsi" w:hAnsiTheme="minorHAnsi" w:cstheme="minorHAnsi"/>
          <w:b/>
          <w:bCs/>
          <w:sz w:val="24"/>
          <w:szCs w:val="24"/>
        </w:rPr>
        <w:t>SOUČINNOST SMLUVNÍCH STRAN</w:t>
      </w:r>
    </w:p>
    <w:p w14:paraId="53971F79" w14:textId="77777777" w:rsidR="00A21740" w:rsidRPr="00FF668E"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Smluvní strany se zavazují vyvinout veškeré úsilí k vytvoření potřebných podmínek pro provedení díla dle podmínek stanovených touto smlouvou, které vyplývají z jejich smluvního postavení. To platí i v případech, kde to není výslovně stanoveno ustanovením této smlouvy.</w:t>
      </w:r>
    </w:p>
    <w:p w14:paraId="679F477C" w14:textId="77777777" w:rsidR="00A21740" w:rsidRPr="00FF668E" w:rsidRDefault="00A21740">
      <w:pPr>
        <w:pStyle w:val="Odstavecseseznamem"/>
        <w:numPr>
          <w:ilvl w:val="0"/>
          <w:numId w:val="0"/>
        </w:numPr>
        <w:ind w:left="360"/>
        <w:jc w:val="both"/>
        <w:rPr>
          <w:rFonts w:asciiTheme="minorHAnsi" w:eastAsiaTheme="minorHAnsi" w:hAnsiTheme="minorHAnsi" w:cstheme="minorHAnsi"/>
          <w:sz w:val="22"/>
          <w:szCs w:val="22"/>
          <w:lang w:eastAsia="en-US"/>
        </w:rPr>
      </w:pPr>
    </w:p>
    <w:p w14:paraId="64865AC7" w14:textId="77777777" w:rsidR="00A21740" w:rsidRPr="00FF668E"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Pokud jsou kterékoli ze smluvních stran známy skutečnosti, které jí budou bránit, aby dostála svým smluvním povinnostem, sdělí tuto skutečnost neprodleně písemně druhé smluvní straně. Smluvní strany se dále zavazují neprodleně odstranit v rámci svých možností všechny okolnosti, bránící z její strany splnění jejich smluvních povinností.</w:t>
      </w:r>
    </w:p>
    <w:p w14:paraId="1155725E" w14:textId="77777777" w:rsidR="00A21740" w:rsidRPr="00FF668E" w:rsidRDefault="00A21740">
      <w:pPr>
        <w:pStyle w:val="Odstavecseseznamem"/>
        <w:numPr>
          <w:ilvl w:val="0"/>
          <w:numId w:val="0"/>
        </w:numPr>
        <w:ind w:left="360"/>
        <w:jc w:val="both"/>
        <w:rPr>
          <w:rFonts w:asciiTheme="minorHAnsi" w:eastAsiaTheme="minorHAnsi" w:hAnsiTheme="minorHAnsi" w:cstheme="minorHAnsi"/>
          <w:sz w:val="22"/>
          <w:szCs w:val="22"/>
          <w:lang w:eastAsia="en-US"/>
        </w:rPr>
      </w:pPr>
    </w:p>
    <w:p w14:paraId="16112D1C" w14:textId="77777777" w:rsidR="00A21740" w:rsidRPr="00FF668E"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lastRenderedPageBreak/>
        <w:t>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zástupci objednatele jednajícímu ve věcech technických a jiným osobám zúčastněným na provádění díla veškeré potřebné doklady, konzultace, pomoc a jinou součinnost.</w:t>
      </w:r>
    </w:p>
    <w:p w14:paraId="2BFC3E0D" w14:textId="77777777" w:rsidR="00A21740" w:rsidRPr="00FF668E" w:rsidRDefault="00A21740">
      <w:pPr>
        <w:pStyle w:val="MNETnormln"/>
        <w:spacing w:after="0"/>
        <w:jc w:val="both"/>
        <w:rPr>
          <w:rFonts w:asciiTheme="minorHAnsi" w:hAnsiTheme="minorHAnsi" w:cstheme="minorHAnsi"/>
          <w:sz w:val="22"/>
        </w:rPr>
      </w:pPr>
    </w:p>
    <w:p w14:paraId="06E53904" w14:textId="77777777" w:rsidR="00A21740" w:rsidRPr="00FF668E"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Zhotovitel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w:t>
      </w:r>
    </w:p>
    <w:p w14:paraId="22C8FC16" w14:textId="77777777" w:rsidR="00A21740" w:rsidRPr="00FF668E" w:rsidRDefault="00460EF0">
      <w:pPr>
        <w:pStyle w:val="Odstavecseseznamem"/>
        <w:numPr>
          <w:ilvl w:val="0"/>
          <w:numId w:val="0"/>
        </w:numPr>
        <w:ind w:left="360"/>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 xml:space="preserve"> </w:t>
      </w:r>
    </w:p>
    <w:p w14:paraId="137BA339" w14:textId="5C312408" w:rsidR="00A21740" w:rsidRPr="00FF668E"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Zhotovitel je povinen archivovat originální vyhotovení smlouvy včetně jejích dodatků, originály účetních dokladů a dalších dokladů vztahujících se k realizaci předmětu této smlouvy po dobu 10 let od předání díla.</w:t>
      </w:r>
    </w:p>
    <w:p w14:paraId="09318346" w14:textId="77777777" w:rsidR="00A21740" w:rsidRPr="00FF668E" w:rsidRDefault="00460EF0">
      <w:pPr>
        <w:pStyle w:val="Odstavecseseznamem"/>
        <w:numPr>
          <w:ilvl w:val="0"/>
          <w:numId w:val="0"/>
        </w:numPr>
        <w:ind w:left="360"/>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 xml:space="preserve"> </w:t>
      </w:r>
    </w:p>
    <w:p w14:paraId="4B85C56F" w14:textId="77777777" w:rsidR="00A21740" w:rsidRPr="00FF668E"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Zhotovitel se zavazuje, že zajistí provádění předmětu díla tak, aby provádění předmětu díla:</w:t>
      </w:r>
    </w:p>
    <w:p w14:paraId="65F40538" w14:textId="77777777" w:rsidR="00A21740" w:rsidRPr="00FF668E" w:rsidRDefault="00460EF0">
      <w:pPr>
        <w:pStyle w:val="Odstavecseseznamem"/>
        <w:numPr>
          <w:ilvl w:val="0"/>
          <w:numId w:val="18"/>
        </w:numPr>
        <w:jc w:val="both"/>
        <w:rPr>
          <w:rFonts w:asciiTheme="minorHAnsi" w:hAnsiTheme="minorHAnsi" w:cstheme="minorHAnsi"/>
          <w:sz w:val="22"/>
          <w:szCs w:val="22"/>
        </w:rPr>
      </w:pPr>
      <w:r w:rsidRPr="00FF668E">
        <w:rPr>
          <w:rFonts w:asciiTheme="minorHAnsi" w:hAnsiTheme="minorHAnsi" w:cstheme="minorHAnsi"/>
          <w:sz w:val="22"/>
          <w:szCs w:val="22"/>
        </w:rPr>
        <w:t xml:space="preserve">v co nejmenší míře omezovalo činnost objednatele nebo ostatních subjektů zapojených do realizace díla; </w:t>
      </w:r>
    </w:p>
    <w:p w14:paraId="5D7923A3" w14:textId="77777777" w:rsidR="00A21740" w:rsidRPr="00FF668E" w:rsidRDefault="00460EF0">
      <w:pPr>
        <w:pStyle w:val="Odstavecseseznamem"/>
        <w:numPr>
          <w:ilvl w:val="0"/>
          <w:numId w:val="18"/>
        </w:numPr>
        <w:jc w:val="both"/>
        <w:rPr>
          <w:rFonts w:asciiTheme="minorHAnsi" w:eastAsiaTheme="minorHAnsi" w:hAnsiTheme="minorHAnsi" w:cstheme="minorHAnsi"/>
          <w:sz w:val="22"/>
          <w:szCs w:val="22"/>
          <w:lang w:eastAsia="en-US"/>
        </w:rPr>
      </w:pPr>
      <w:r w:rsidRPr="00FF668E">
        <w:rPr>
          <w:rFonts w:asciiTheme="minorHAnsi" w:hAnsiTheme="minorHAnsi" w:cstheme="minorHAnsi"/>
          <w:sz w:val="22"/>
          <w:szCs w:val="22"/>
        </w:rPr>
        <w:t>bylo zabezpečeno odborným dozorem zhotovitele, který bude garantovat dodržování postupů nabídnutých zhotovitelem v nabídce nebo postupů dohodnutých s objednatelem v průběhu plnění. Totéž platí pro práce poddodavatelů. Doklady o odborné způsobilosti poddodavatele je povinen předložit zhotovitel objednateli před zahájením prací.</w:t>
      </w:r>
    </w:p>
    <w:p w14:paraId="0B590C72" w14:textId="77777777" w:rsidR="00A21740" w:rsidRPr="00FF668E" w:rsidRDefault="00A21740">
      <w:pPr>
        <w:pStyle w:val="Odstavecseseznamem"/>
        <w:numPr>
          <w:ilvl w:val="0"/>
          <w:numId w:val="0"/>
        </w:numPr>
        <w:ind w:left="720"/>
        <w:jc w:val="both"/>
        <w:rPr>
          <w:rFonts w:asciiTheme="minorHAnsi" w:eastAsiaTheme="minorHAnsi" w:hAnsiTheme="minorHAnsi" w:cstheme="minorHAnsi"/>
          <w:sz w:val="22"/>
          <w:szCs w:val="22"/>
          <w:lang w:eastAsia="en-US"/>
        </w:rPr>
      </w:pPr>
    </w:p>
    <w:p w14:paraId="723F17ED" w14:textId="77777777" w:rsidR="00A21740" w:rsidRPr="00FF668E" w:rsidRDefault="00460EF0">
      <w:pPr>
        <w:numPr>
          <w:ilvl w:val="1"/>
          <w:numId w:val="5"/>
        </w:numPr>
        <w:spacing w:before="120" w:after="120" w:line="240" w:lineRule="auto"/>
        <w:jc w:val="both"/>
        <w:rPr>
          <w:rFonts w:asciiTheme="minorHAnsi" w:hAnsiTheme="minorHAnsi" w:cstheme="minorHAnsi"/>
          <w:bCs/>
          <w:sz w:val="22"/>
        </w:rPr>
      </w:pPr>
      <w:r w:rsidRPr="00FF668E">
        <w:rPr>
          <w:rFonts w:asciiTheme="minorHAnsi" w:hAnsiTheme="minorHAnsi" w:cstheme="minorHAnsi"/>
          <w:bCs/>
          <w:sz w:val="22"/>
        </w:rPr>
        <w:t>Zhotovitel se zavazuje:</w:t>
      </w:r>
    </w:p>
    <w:p w14:paraId="7985C6DF" w14:textId="56BCBD83" w:rsidR="00A21740" w:rsidRPr="00FF668E" w:rsidRDefault="00460EF0">
      <w:pPr>
        <w:pStyle w:val="Odstavecseseznamem"/>
        <w:numPr>
          <w:ilvl w:val="0"/>
          <w:numId w:val="19"/>
        </w:numPr>
        <w:spacing w:after="120"/>
        <w:jc w:val="both"/>
        <w:rPr>
          <w:rFonts w:asciiTheme="minorHAnsi" w:hAnsiTheme="minorHAnsi" w:cstheme="minorHAnsi"/>
          <w:bCs/>
          <w:sz w:val="22"/>
          <w:szCs w:val="22"/>
        </w:rPr>
      </w:pPr>
      <w:r w:rsidRPr="00FF668E">
        <w:rPr>
          <w:rFonts w:asciiTheme="minorHAnsi" w:hAnsiTheme="minorHAnsi" w:cstheme="minorHAnsi"/>
          <w:bCs/>
          <w:sz w:val="22"/>
          <w:szCs w:val="22"/>
        </w:rPr>
        <w:t>uhradit objednateli do deseti dnů poté, kdy k tomu bude objednatelem písemně vyzván, veškeré pokuty či další sankce, které byly objednateli vyměřeny (pravomocným rozhodnutím) orgány veřejné správy v souvislosti s porušením povinností zhotovitele stanovených touto smlouvou či obecně závaznými právními předpisy při provádění předmětu díla</w:t>
      </w:r>
      <w:r w:rsidR="002F7962" w:rsidRPr="00FF668E">
        <w:rPr>
          <w:rFonts w:asciiTheme="minorHAnsi" w:hAnsiTheme="minorHAnsi" w:cstheme="minorHAnsi"/>
          <w:bCs/>
          <w:sz w:val="22"/>
          <w:szCs w:val="22"/>
        </w:rPr>
        <w:t>,</w:t>
      </w:r>
    </w:p>
    <w:p w14:paraId="1C2B48E2" w14:textId="77777777" w:rsidR="00A21740" w:rsidRPr="00FF668E" w:rsidRDefault="00460EF0">
      <w:pPr>
        <w:pStyle w:val="Odstavecseseznamem"/>
        <w:numPr>
          <w:ilvl w:val="0"/>
          <w:numId w:val="19"/>
        </w:numPr>
        <w:spacing w:after="120"/>
        <w:jc w:val="both"/>
        <w:rPr>
          <w:rFonts w:asciiTheme="minorHAnsi" w:hAnsiTheme="minorHAnsi" w:cstheme="minorHAnsi"/>
          <w:bCs/>
          <w:sz w:val="22"/>
          <w:szCs w:val="22"/>
        </w:rPr>
      </w:pPr>
      <w:r w:rsidRPr="00FF668E">
        <w:rPr>
          <w:rFonts w:asciiTheme="minorHAnsi" w:hAnsiTheme="minorHAnsi" w:cstheme="minorHAnsi"/>
          <w:bCs/>
          <w:sz w:val="22"/>
          <w:szCs w:val="22"/>
        </w:rPr>
        <w:t>vyvstane-li v průběhu provádění předmětu díla nutnost upřesnění způsobu jeho provedení, neprodleně si vyžádat předchozí písemný souhlas či pokyn objednatele</w:t>
      </w:r>
    </w:p>
    <w:p w14:paraId="4397C0EC" w14:textId="77777777" w:rsidR="00A21740" w:rsidRPr="00FF668E" w:rsidRDefault="00460EF0">
      <w:pPr>
        <w:pStyle w:val="MNETnormln"/>
        <w:numPr>
          <w:ilvl w:val="1"/>
          <w:numId w:val="5"/>
        </w:numPr>
        <w:spacing w:after="0"/>
        <w:jc w:val="both"/>
        <w:rPr>
          <w:rFonts w:asciiTheme="minorHAnsi" w:hAnsiTheme="minorHAnsi" w:cstheme="minorHAnsi"/>
          <w:sz w:val="22"/>
        </w:rPr>
      </w:pPr>
      <w:r w:rsidRPr="00FF668E">
        <w:rPr>
          <w:rFonts w:asciiTheme="minorHAnsi" w:hAnsiTheme="minorHAnsi" w:cstheme="minorHAnsi"/>
          <w:bCs/>
          <w:sz w:val="22"/>
        </w:rPr>
        <w:t>Zvláštní povinnosti Zhotovitele:</w:t>
      </w:r>
    </w:p>
    <w:p w14:paraId="7C580F5C" w14:textId="49F0B2AF" w:rsidR="00A21740" w:rsidRDefault="00460EF0" w:rsidP="00A92C49">
      <w:pPr>
        <w:pStyle w:val="MNETnormln"/>
        <w:numPr>
          <w:ilvl w:val="0"/>
          <w:numId w:val="20"/>
        </w:numPr>
        <w:spacing w:after="0"/>
        <w:jc w:val="both"/>
        <w:rPr>
          <w:rFonts w:asciiTheme="minorHAnsi" w:hAnsiTheme="minorHAnsi" w:cstheme="minorHAnsi"/>
          <w:sz w:val="22"/>
        </w:rPr>
      </w:pPr>
      <w:r w:rsidRPr="00FF668E">
        <w:rPr>
          <w:rFonts w:asciiTheme="minorHAnsi" w:hAnsiTheme="minorHAnsi" w:cstheme="minorHAnsi"/>
          <w:sz w:val="22"/>
        </w:rPr>
        <w:t>Provádět práce, dodávky a služby prostřednictvím realizačního týmu a/nebo poddodavatelů uvedeného v nabídce zhotovitele.</w:t>
      </w:r>
    </w:p>
    <w:p w14:paraId="60B13C6D" w14:textId="77777777" w:rsidR="00557DB5" w:rsidRPr="00FF668E" w:rsidRDefault="00557DB5" w:rsidP="00AF6137">
      <w:pPr>
        <w:pStyle w:val="MNETnormln"/>
        <w:spacing w:after="0"/>
        <w:ind w:left="720"/>
        <w:jc w:val="both"/>
        <w:rPr>
          <w:rFonts w:asciiTheme="minorHAnsi" w:hAnsiTheme="minorHAnsi" w:cstheme="minorHAnsi"/>
          <w:sz w:val="22"/>
        </w:rPr>
      </w:pPr>
    </w:p>
    <w:p w14:paraId="59522F5C" w14:textId="29A892D5" w:rsidR="00A21740" w:rsidRDefault="00460EF0">
      <w:pPr>
        <w:pStyle w:val="MNETnormln"/>
        <w:numPr>
          <w:ilvl w:val="1"/>
          <w:numId w:val="5"/>
        </w:numPr>
        <w:spacing w:after="0"/>
        <w:jc w:val="both"/>
        <w:rPr>
          <w:rFonts w:asciiTheme="minorHAnsi" w:hAnsiTheme="minorHAnsi" w:cstheme="minorHAnsi"/>
          <w:sz w:val="22"/>
        </w:rPr>
      </w:pPr>
      <w:r w:rsidRPr="00FF668E">
        <w:rPr>
          <w:rFonts w:asciiTheme="minorHAnsi" w:hAnsiTheme="minorHAnsi" w:cstheme="minorHAnsi"/>
          <w:sz w:val="22"/>
        </w:rPr>
        <w:t xml:space="preserve">Zhotovitel je povinen se účastnit kontrolních dnů vyvolaných </w:t>
      </w:r>
      <w:r w:rsidR="0028052B">
        <w:rPr>
          <w:rFonts w:asciiTheme="minorHAnsi" w:hAnsiTheme="minorHAnsi" w:cstheme="minorHAnsi"/>
          <w:sz w:val="22"/>
        </w:rPr>
        <w:t>Objednatelem.</w:t>
      </w:r>
    </w:p>
    <w:p w14:paraId="071F5AEE" w14:textId="77777777" w:rsidR="00D243E8" w:rsidRDefault="00D243E8" w:rsidP="00C819D0">
      <w:pPr>
        <w:pStyle w:val="MNETnormln"/>
        <w:spacing w:after="0"/>
        <w:ind w:left="360"/>
        <w:jc w:val="both"/>
        <w:rPr>
          <w:ins w:id="2" w:author="Kubáková Tereza" w:date="2026-02-11T16:31:00Z" w16du:dateUtc="2026-02-11T15:31:00Z"/>
          <w:rFonts w:asciiTheme="minorHAnsi" w:hAnsiTheme="minorHAnsi" w:cstheme="minorHAnsi"/>
          <w:sz w:val="22"/>
        </w:rPr>
      </w:pPr>
    </w:p>
    <w:p w14:paraId="0F1BEEC0" w14:textId="3E53EE15" w:rsidR="006D1ADF" w:rsidRPr="006D1ADF" w:rsidRDefault="006D1ADF" w:rsidP="006D1ADF">
      <w:pPr>
        <w:pStyle w:val="MNETnormln"/>
        <w:numPr>
          <w:ilvl w:val="1"/>
          <w:numId w:val="5"/>
        </w:numPr>
        <w:spacing w:after="0"/>
        <w:jc w:val="both"/>
        <w:rPr>
          <w:rFonts w:asciiTheme="minorHAnsi" w:hAnsiTheme="minorHAnsi" w:cstheme="minorHAnsi"/>
          <w:sz w:val="22"/>
        </w:rPr>
      </w:pPr>
      <w:r>
        <w:rPr>
          <w:rFonts w:asciiTheme="minorHAnsi" w:hAnsiTheme="minorHAnsi" w:cstheme="minorHAnsi"/>
          <w:sz w:val="22"/>
        </w:rPr>
        <w:t xml:space="preserve">Zhotovitel </w:t>
      </w:r>
      <w:r w:rsidRPr="006D1ADF">
        <w:rPr>
          <w:rFonts w:asciiTheme="minorHAnsi" w:hAnsiTheme="minorHAnsi" w:cstheme="minorHAnsi"/>
          <w:sz w:val="22"/>
        </w:rPr>
        <w:t>je povinen koordinovat projektové a technické práce s</w:t>
      </w:r>
      <w:r w:rsidR="00BE5897">
        <w:rPr>
          <w:rFonts w:asciiTheme="minorHAnsi" w:hAnsiTheme="minorHAnsi" w:cstheme="minorHAnsi"/>
          <w:sz w:val="22"/>
        </w:rPr>
        <w:t xml:space="preserve"> Objednatelem. Objednatel </w:t>
      </w:r>
      <w:r w:rsidRPr="006D1ADF">
        <w:rPr>
          <w:rFonts w:asciiTheme="minorHAnsi" w:hAnsiTheme="minorHAnsi" w:cstheme="minorHAnsi"/>
          <w:sz w:val="22"/>
        </w:rPr>
        <w:t xml:space="preserve">upozorňuje, že v rámci plnění zakázky bude </w:t>
      </w:r>
      <w:r w:rsidR="00EA755C">
        <w:rPr>
          <w:rFonts w:asciiTheme="minorHAnsi" w:hAnsiTheme="minorHAnsi" w:cstheme="minorHAnsi"/>
          <w:sz w:val="22"/>
        </w:rPr>
        <w:t xml:space="preserve">Zhotovitel </w:t>
      </w:r>
      <w:r w:rsidRPr="006D1ADF">
        <w:rPr>
          <w:rFonts w:asciiTheme="minorHAnsi" w:hAnsiTheme="minorHAnsi" w:cstheme="minorHAnsi"/>
          <w:sz w:val="22"/>
        </w:rPr>
        <w:t>koordinovat také níže uvedené subjekty:</w:t>
      </w:r>
    </w:p>
    <w:p w14:paraId="3DA2F825" w14:textId="77777777" w:rsidR="006D1ADF" w:rsidRPr="006D1ADF" w:rsidRDefault="006D1ADF" w:rsidP="00A85F15">
      <w:pPr>
        <w:pStyle w:val="MNETnormln"/>
        <w:numPr>
          <w:ilvl w:val="0"/>
          <w:numId w:val="30"/>
        </w:numPr>
        <w:spacing w:after="0"/>
        <w:jc w:val="both"/>
        <w:rPr>
          <w:rFonts w:asciiTheme="minorHAnsi" w:hAnsiTheme="minorHAnsi" w:cstheme="minorHAnsi"/>
          <w:sz w:val="22"/>
        </w:rPr>
      </w:pPr>
      <w:r w:rsidRPr="006D1ADF">
        <w:rPr>
          <w:rFonts w:asciiTheme="minorHAnsi" w:hAnsiTheme="minorHAnsi" w:cstheme="minorHAnsi"/>
          <w:sz w:val="22"/>
        </w:rPr>
        <w:t>Dopravník podnik města Ústí nad Labem</w:t>
      </w:r>
    </w:p>
    <w:p w14:paraId="301671DB" w14:textId="77777777" w:rsidR="006D1ADF" w:rsidRPr="006D1ADF" w:rsidRDefault="006D1ADF" w:rsidP="00A85F15">
      <w:pPr>
        <w:pStyle w:val="MNETnormln"/>
        <w:numPr>
          <w:ilvl w:val="0"/>
          <w:numId w:val="30"/>
        </w:numPr>
        <w:spacing w:after="0"/>
        <w:jc w:val="both"/>
        <w:rPr>
          <w:rFonts w:asciiTheme="minorHAnsi" w:hAnsiTheme="minorHAnsi" w:cstheme="minorHAnsi"/>
          <w:sz w:val="22"/>
        </w:rPr>
      </w:pPr>
      <w:r w:rsidRPr="006D1ADF">
        <w:rPr>
          <w:rFonts w:asciiTheme="minorHAnsi" w:hAnsiTheme="minorHAnsi" w:cstheme="minorHAnsi"/>
          <w:sz w:val="22"/>
        </w:rPr>
        <w:t>Městská policie Ústí nad Labem</w:t>
      </w:r>
    </w:p>
    <w:p w14:paraId="6F572604" w14:textId="77777777" w:rsidR="00C02463" w:rsidRPr="00FF668E" w:rsidRDefault="00C02463" w:rsidP="00A85F15">
      <w:pPr>
        <w:pStyle w:val="MNETnormln"/>
        <w:spacing w:after="0"/>
        <w:ind w:left="360"/>
        <w:jc w:val="both"/>
        <w:rPr>
          <w:rFonts w:asciiTheme="minorHAnsi" w:hAnsiTheme="minorHAnsi" w:cstheme="minorHAnsi"/>
          <w:sz w:val="22"/>
        </w:rPr>
      </w:pPr>
    </w:p>
    <w:p w14:paraId="4651016D" w14:textId="77777777" w:rsidR="00A21740" w:rsidRPr="00FF668E" w:rsidRDefault="00A21740">
      <w:pPr>
        <w:pStyle w:val="MNETnormln"/>
        <w:spacing w:after="0"/>
        <w:jc w:val="both"/>
        <w:rPr>
          <w:rFonts w:asciiTheme="minorHAnsi" w:hAnsiTheme="minorHAnsi" w:cstheme="minorHAnsi"/>
          <w:sz w:val="22"/>
        </w:rPr>
      </w:pPr>
    </w:p>
    <w:p w14:paraId="2CB09E6C" w14:textId="77777777" w:rsidR="00A21740" w:rsidRPr="00FF668E" w:rsidRDefault="00A21740">
      <w:pPr>
        <w:pStyle w:val="MNETnormln"/>
        <w:spacing w:after="0"/>
        <w:jc w:val="both"/>
        <w:rPr>
          <w:rFonts w:asciiTheme="minorHAnsi" w:hAnsiTheme="minorHAnsi" w:cstheme="minorHAnsi"/>
          <w:sz w:val="22"/>
        </w:rPr>
      </w:pPr>
    </w:p>
    <w:p w14:paraId="0EBA5753" w14:textId="77777777" w:rsidR="00A21740" w:rsidRPr="00276CE6" w:rsidRDefault="00460EF0">
      <w:pPr>
        <w:pStyle w:val="MNETnormln"/>
        <w:numPr>
          <w:ilvl w:val="0"/>
          <w:numId w:val="5"/>
        </w:numPr>
        <w:spacing w:after="0"/>
        <w:ind w:left="351" w:hanging="357"/>
        <w:jc w:val="center"/>
        <w:rPr>
          <w:rFonts w:asciiTheme="minorHAnsi" w:hAnsiTheme="minorHAnsi" w:cstheme="minorHAnsi"/>
          <w:b/>
          <w:bCs/>
          <w:sz w:val="24"/>
          <w:szCs w:val="24"/>
        </w:rPr>
      </w:pPr>
      <w:r w:rsidRPr="00276CE6">
        <w:rPr>
          <w:rFonts w:asciiTheme="minorHAnsi" w:hAnsiTheme="minorHAnsi" w:cstheme="minorHAnsi"/>
          <w:b/>
          <w:bCs/>
          <w:sz w:val="24"/>
          <w:szCs w:val="24"/>
        </w:rPr>
        <w:t>DORUČOVÁNÍ</w:t>
      </w:r>
    </w:p>
    <w:p w14:paraId="1DB4C693" w14:textId="4F53F7AE" w:rsidR="00A21740" w:rsidRPr="00FF668E"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Veškerá podání a jiná oznámení, která se doručují smluvním stranám, je třeba doručit</w:t>
      </w:r>
      <w:r w:rsidR="004F2C56" w:rsidRPr="00FF668E">
        <w:rPr>
          <w:rFonts w:asciiTheme="minorHAnsi" w:eastAsiaTheme="minorHAnsi" w:hAnsiTheme="minorHAnsi" w:cstheme="minorHAnsi"/>
          <w:sz w:val="22"/>
          <w:szCs w:val="22"/>
          <w:lang w:eastAsia="en-US"/>
        </w:rPr>
        <w:t xml:space="preserve"> </w:t>
      </w:r>
      <w:r w:rsidRPr="00FF668E">
        <w:rPr>
          <w:rFonts w:asciiTheme="minorHAnsi" w:eastAsiaTheme="minorHAnsi" w:hAnsiTheme="minorHAnsi" w:cstheme="minorHAnsi"/>
          <w:sz w:val="22"/>
          <w:szCs w:val="22"/>
          <w:lang w:eastAsia="en-US"/>
        </w:rPr>
        <w:t xml:space="preserve">přednostně prostřednictvím informačního systému datových schránek (dále také „ISDS“), není-li jinde ve smlouvě stanoveno jinak. V případě nefunkčnosti ISDS, pak osobně, nebo doporučenou listovní zásilkou s </w:t>
      </w:r>
      <w:r w:rsidRPr="00FF668E">
        <w:rPr>
          <w:rFonts w:asciiTheme="minorHAnsi" w:eastAsiaTheme="minorHAnsi" w:hAnsiTheme="minorHAnsi" w:cstheme="minorHAnsi"/>
          <w:sz w:val="22"/>
          <w:szCs w:val="22"/>
          <w:lang w:eastAsia="en-US"/>
        </w:rPr>
        <w:lastRenderedPageBreak/>
        <w:t>doručenkou, a to na adresu sídla smluvních stran, pokud nebude některou ze smluvních stran oznámeno jinak.</w:t>
      </w:r>
    </w:p>
    <w:p w14:paraId="3B32AA74" w14:textId="77777777" w:rsidR="00A21740" w:rsidRPr="00FF668E" w:rsidRDefault="00A21740">
      <w:pPr>
        <w:pStyle w:val="Odstavecseseznamem"/>
        <w:numPr>
          <w:ilvl w:val="0"/>
          <w:numId w:val="0"/>
        </w:numPr>
        <w:ind w:left="360"/>
        <w:jc w:val="both"/>
        <w:rPr>
          <w:rFonts w:asciiTheme="minorHAnsi" w:eastAsiaTheme="minorHAnsi" w:hAnsiTheme="minorHAnsi" w:cstheme="minorHAnsi"/>
          <w:sz w:val="22"/>
          <w:szCs w:val="22"/>
          <w:lang w:eastAsia="en-US"/>
        </w:rPr>
      </w:pPr>
    </w:p>
    <w:p w14:paraId="21C1EEB2" w14:textId="77777777" w:rsidR="00A21740" w:rsidRPr="00FF668E" w:rsidRDefault="00A21740">
      <w:pPr>
        <w:pStyle w:val="MNETnormln"/>
        <w:spacing w:after="0"/>
        <w:jc w:val="both"/>
        <w:rPr>
          <w:rFonts w:asciiTheme="minorHAnsi" w:hAnsiTheme="minorHAnsi" w:cstheme="minorHAnsi"/>
          <w:b/>
          <w:bCs/>
          <w:sz w:val="22"/>
        </w:rPr>
      </w:pPr>
    </w:p>
    <w:p w14:paraId="27EEF23D" w14:textId="77777777" w:rsidR="00A21740" w:rsidRPr="00276CE6" w:rsidRDefault="00460EF0">
      <w:pPr>
        <w:pStyle w:val="MNETnormln"/>
        <w:numPr>
          <w:ilvl w:val="0"/>
          <w:numId w:val="5"/>
        </w:numPr>
        <w:spacing w:after="0"/>
        <w:ind w:left="351" w:hanging="357"/>
        <w:jc w:val="center"/>
        <w:rPr>
          <w:rFonts w:asciiTheme="minorHAnsi" w:hAnsiTheme="minorHAnsi" w:cstheme="minorHAnsi"/>
          <w:b/>
          <w:bCs/>
          <w:sz w:val="24"/>
          <w:szCs w:val="24"/>
        </w:rPr>
      </w:pPr>
      <w:r w:rsidRPr="00276CE6">
        <w:rPr>
          <w:rFonts w:asciiTheme="minorHAnsi" w:hAnsiTheme="minorHAnsi" w:cstheme="minorHAnsi"/>
          <w:b/>
          <w:bCs/>
          <w:sz w:val="24"/>
          <w:szCs w:val="24"/>
        </w:rPr>
        <w:t>AUTORSKÉ PRÁVO</w:t>
      </w:r>
    </w:p>
    <w:p w14:paraId="14CFE441" w14:textId="77777777" w:rsidR="00A21740" w:rsidRPr="00FF668E"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Zhotovitel podpisem této smlouvy uděluje objednateli souhlas k užití jakékoliv dokumentace zhotovené dle této smlouvy.</w:t>
      </w:r>
    </w:p>
    <w:p w14:paraId="06746024" w14:textId="77777777" w:rsidR="00A21740" w:rsidRPr="00FF668E" w:rsidRDefault="00A21740">
      <w:pPr>
        <w:pStyle w:val="MNETnormln"/>
        <w:spacing w:after="0"/>
        <w:jc w:val="both"/>
        <w:rPr>
          <w:rFonts w:asciiTheme="minorHAnsi" w:hAnsiTheme="minorHAnsi" w:cstheme="minorHAnsi"/>
          <w:sz w:val="22"/>
        </w:rPr>
      </w:pPr>
    </w:p>
    <w:p w14:paraId="39990657" w14:textId="77777777" w:rsidR="00A21740" w:rsidRPr="00FF668E"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Objednatel je oprávněn při respektování oprávněných zájmů zhotovitele použít jakoukoliv dokumentaci zhotovenou dle této smlouvy v rámci své prezentace či v rámci prezentace celého projektu dle této smlouvy či v souvislosti s uvedenými činnostmi bez jakéhokoliv dodatečného nároku zhotovitele na jakoukoliv kompenzaci, neboť se má za to, že tato je již zahrnuta v ceně za dílo dle této smlouvy. Zhotoviteli náleží právo své dílo veřejně prezentovat po předchozím souhlasu objednatele, který jej bez vážného důvodu neodepře.</w:t>
      </w:r>
    </w:p>
    <w:p w14:paraId="3E951976" w14:textId="77777777" w:rsidR="00A21740" w:rsidRPr="00FF668E" w:rsidRDefault="00A21740">
      <w:pPr>
        <w:pStyle w:val="MNETnormln"/>
        <w:spacing w:after="0"/>
        <w:ind w:left="360"/>
        <w:jc w:val="both"/>
        <w:rPr>
          <w:rFonts w:asciiTheme="minorHAnsi" w:hAnsiTheme="minorHAnsi" w:cstheme="minorHAnsi"/>
          <w:sz w:val="22"/>
        </w:rPr>
      </w:pPr>
    </w:p>
    <w:p w14:paraId="78FEA63F" w14:textId="77777777" w:rsidR="00A21740" w:rsidRPr="00FF668E"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Pokud zhotovitel v rámci plnění této smlouvy vytvoří dílo, které bude dílem podléhajícím ochraně podle zákona č. 121/2000 Sb., o právu autorském, o právech souvisejících s právem autorským a o změně některých zákonů (autorský zákon), v platném znění, takto vytvořené dílo bude považováno za dílo zhotovené na objednávku a půjde o kolektivní autorské dílo zaměstnanců zhotovitele, kteří jej vytvořili ke splnění svých povinností vyplývajících z pracovněprávního vztahu k zhotoviteli. V souladu s autorským zákonem bude objednatel dnem úplného zaplacení celkové ceny dle této smlouvy oprávněn dílo užívat, a to výhradně pro své potřeby.</w:t>
      </w:r>
    </w:p>
    <w:p w14:paraId="5C3CABAE" w14:textId="77777777" w:rsidR="00A21740" w:rsidRPr="00FF668E" w:rsidRDefault="00A21740">
      <w:pPr>
        <w:pStyle w:val="MNETnormln"/>
        <w:spacing w:after="0"/>
        <w:ind w:left="360"/>
        <w:jc w:val="both"/>
        <w:rPr>
          <w:rFonts w:asciiTheme="minorHAnsi" w:hAnsiTheme="minorHAnsi" w:cstheme="minorHAnsi"/>
          <w:sz w:val="22"/>
        </w:rPr>
      </w:pPr>
    </w:p>
    <w:p w14:paraId="1E932886" w14:textId="77777777" w:rsidR="00A21740" w:rsidRPr="00FF668E"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Zhotovitel uděluje objednateli výhradní licenci pro časově a teritoriálně neomezené užití díla, které vznikne splněním předmětu této smlouvy.</w:t>
      </w:r>
    </w:p>
    <w:p w14:paraId="0E866F41" w14:textId="77777777" w:rsidR="00A21740" w:rsidRDefault="00A21740">
      <w:pPr>
        <w:pStyle w:val="MNETnormln"/>
        <w:spacing w:after="0"/>
        <w:jc w:val="both"/>
        <w:rPr>
          <w:rFonts w:asciiTheme="minorHAnsi" w:hAnsiTheme="minorHAnsi" w:cstheme="minorHAnsi"/>
          <w:b/>
          <w:bCs/>
          <w:sz w:val="22"/>
        </w:rPr>
      </w:pPr>
    </w:p>
    <w:p w14:paraId="081EB759" w14:textId="77777777" w:rsidR="00E46FAB" w:rsidRPr="00FF668E" w:rsidRDefault="00E46FAB">
      <w:pPr>
        <w:pStyle w:val="MNETnormln"/>
        <w:spacing w:after="0"/>
        <w:jc w:val="both"/>
        <w:rPr>
          <w:rFonts w:asciiTheme="minorHAnsi" w:hAnsiTheme="minorHAnsi" w:cstheme="minorHAnsi"/>
          <w:b/>
          <w:bCs/>
          <w:sz w:val="22"/>
        </w:rPr>
      </w:pPr>
    </w:p>
    <w:p w14:paraId="5666CA88" w14:textId="77777777" w:rsidR="00A21740" w:rsidRPr="00E46FAB" w:rsidRDefault="00460EF0">
      <w:pPr>
        <w:pStyle w:val="MNETnormln"/>
        <w:numPr>
          <w:ilvl w:val="0"/>
          <w:numId w:val="5"/>
        </w:numPr>
        <w:spacing w:after="0"/>
        <w:ind w:left="351" w:hanging="357"/>
        <w:jc w:val="center"/>
        <w:rPr>
          <w:rFonts w:asciiTheme="minorHAnsi" w:hAnsiTheme="minorHAnsi" w:cstheme="minorHAnsi"/>
          <w:b/>
          <w:bCs/>
          <w:sz w:val="24"/>
          <w:szCs w:val="24"/>
        </w:rPr>
      </w:pPr>
      <w:r w:rsidRPr="00E46FAB">
        <w:rPr>
          <w:rFonts w:asciiTheme="minorHAnsi" w:hAnsiTheme="minorHAnsi" w:cstheme="minorHAnsi"/>
          <w:b/>
          <w:bCs/>
          <w:sz w:val="24"/>
          <w:szCs w:val="24"/>
        </w:rPr>
        <w:t>SMLUVNÍ POKUTY</w:t>
      </w:r>
    </w:p>
    <w:p w14:paraId="4074ACE8" w14:textId="65CD84C2" w:rsidR="00A21740" w:rsidRPr="00FF668E" w:rsidRDefault="00460EF0" w:rsidP="00E628E1">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Smluvní strany se dohodly na tom,</w:t>
      </w:r>
      <w:r w:rsidR="00462967" w:rsidRPr="00FF668E">
        <w:rPr>
          <w:rFonts w:asciiTheme="minorHAnsi" w:eastAsiaTheme="minorHAnsi" w:hAnsiTheme="minorHAnsi" w:cstheme="minorHAnsi"/>
          <w:sz w:val="22"/>
          <w:szCs w:val="22"/>
          <w:lang w:eastAsia="en-US"/>
        </w:rPr>
        <w:t xml:space="preserve"> že v pří</w:t>
      </w:r>
      <w:r w:rsidRPr="00FF668E">
        <w:rPr>
          <w:rFonts w:asciiTheme="minorHAnsi" w:eastAsiaTheme="minorHAnsi" w:hAnsiTheme="minorHAnsi" w:cstheme="minorHAnsi"/>
          <w:sz w:val="22"/>
          <w:szCs w:val="22"/>
          <w:lang w:eastAsia="en-US"/>
        </w:rPr>
        <w:t xml:space="preserve">padě, že Zhotovitel bude v prodlení s poskytnutím součinnosti, k níž je povinen podle této smlouvy, je zhotovitel povinen uhradit objednateli smluvní pokutu ve výši </w:t>
      </w:r>
      <w:r w:rsidR="00E628E1" w:rsidRPr="00FF668E">
        <w:rPr>
          <w:rFonts w:asciiTheme="minorHAnsi" w:eastAsiaTheme="minorHAnsi" w:hAnsiTheme="minorHAnsi" w:cstheme="minorHAnsi"/>
          <w:sz w:val="22"/>
          <w:szCs w:val="22"/>
          <w:lang w:eastAsia="en-US"/>
        </w:rPr>
        <w:t xml:space="preserve">1 500 Kč (slovy: tisíc pět set korun českých), </w:t>
      </w:r>
      <w:r w:rsidRPr="00FF668E">
        <w:rPr>
          <w:rFonts w:asciiTheme="minorHAnsi" w:eastAsiaTheme="minorHAnsi" w:hAnsiTheme="minorHAnsi" w:cstheme="minorHAnsi"/>
          <w:sz w:val="22"/>
          <w:szCs w:val="22"/>
        </w:rPr>
        <w:t xml:space="preserve">a to za každý den prodlení. </w:t>
      </w:r>
    </w:p>
    <w:p w14:paraId="571A1087" w14:textId="77777777" w:rsidR="00A21740" w:rsidRPr="00FF668E" w:rsidRDefault="00A21740">
      <w:pPr>
        <w:pStyle w:val="MNETnormln"/>
        <w:spacing w:after="0"/>
        <w:ind w:left="360"/>
        <w:jc w:val="both"/>
        <w:rPr>
          <w:rFonts w:asciiTheme="minorHAnsi" w:hAnsiTheme="minorHAnsi" w:cstheme="minorHAnsi"/>
          <w:sz w:val="22"/>
        </w:rPr>
      </w:pPr>
    </w:p>
    <w:p w14:paraId="1DF8F97D" w14:textId="7F7012B4" w:rsidR="00A21740" w:rsidRPr="00FF668E" w:rsidRDefault="00460EF0">
      <w:pPr>
        <w:pStyle w:val="Odstavecseseznamem"/>
        <w:numPr>
          <w:ilvl w:val="1"/>
          <w:numId w:val="5"/>
        </w:numPr>
        <w:spacing w:after="120"/>
        <w:jc w:val="both"/>
        <w:rPr>
          <w:rFonts w:asciiTheme="minorHAnsi" w:hAnsiTheme="minorHAnsi" w:cstheme="minorHAnsi"/>
          <w:bCs/>
          <w:sz w:val="22"/>
          <w:szCs w:val="22"/>
        </w:rPr>
      </w:pPr>
      <w:r w:rsidRPr="00FF668E">
        <w:rPr>
          <w:rFonts w:asciiTheme="minorHAnsi" w:hAnsiTheme="minorHAnsi" w:cstheme="minorHAnsi"/>
          <w:bCs/>
          <w:sz w:val="22"/>
          <w:szCs w:val="22"/>
        </w:rPr>
        <w:t>Smluvní strany se dohodly, že v případě porušení některé z povinností, jež jsou pro zhotovitele stanoveny v</w:t>
      </w:r>
      <w:r w:rsidR="009C71D6" w:rsidRPr="00FF668E">
        <w:rPr>
          <w:rFonts w:asciiTheme="minorHAnsi" w:hAnsiTheme="minorHAnsi" w:cstheme="minorHAnsi"/>
          <w:bCs/>
          <w:sz w:val="22"/>
          <w:szCs w:val="22"/>
        </w:rPr>
        <w:t xml:space="preserve"> </w:t>
      </w:r>
      <w:r w:rsidRPr="00FF668E">
        <w:rPr>
          <w:rFonts w:asciiTheme="minorHAnsi" w:hAnsiTheme="minorHAnsi" w:cstheme="minorHAnsi"/>
          <w:bCs/>
          <w:sz w:val="22"/>
          <w:szCs w:val="22"/>
        </w:rPr>
        <w:t xml:space="preserve">ustanovení čl. </w:t>
      </w:r>
      <w:r w:rsidR="0043032F">
        <w:rPr>
          <w:rFonts w:asciiTheme="minorHAnsi" w:hAnsiTheme="minorHAnsi" w:cstheme="minorHAnsi"/>
          <w:bCs/>
          <w:sz w:val="22"/>
          <w:szCs w:val="22"/>
        </w:rPr>
        <w:t>9</w:t>
      </w:r>
      <w:r w:rsidR="0043032F" w:rsidRPr="00FF668E">
        <w:rPr>
          <w:rFonts w:asciiTheme="minorHAnsi" w:hAnsiTheme="minorHAnsi" w:cstheme="minorHAnsi"/>
          <w:bCs/>
          <w:sz w:val="22"/>
          <w:szCs w:val="22"/>
        </w:rPr>
        <w:t xml:space="preserve"> </w:t>
      </w:r>
      <w:r w:rsidRPr="00FF668E">
        <w:rPr>
          <w:rFonts w:asciiTheme="minorHAnsi" w:hAnsiTheme="minorHAnsi" w:cstheme="minorHAnsi"/>
          <w:bCs/>
          <w:sz w:val="22"/>
          <w:szCs w:val="22"/>
        </w:rPr>
        <w:t>této smlouvy zhotovitelem je zhotovitel povinen uhradit objednateli smluvní pokutu ve výši</w:t>
      </w:r>
      <w:r w:rsidR="00015209" w:rsidRPr="00FF668E">
        <w:rPr>
          <w:rFonts w:asciiTheme="minorHAnsi" w:hAnsiTheme="minorHAnsi" w:cstheme="minorHAnsi"/>
          <w:bCs/>
          <w:sz w:val="22"/>
          <w:szCs w:val="22"/>
        </w:rPr>
        <w:t xml:space="preserve"> 1</w:t>
      </w:r>
      <w:r w:rsidR="00664A43" w:rsidRPr="00FF668E">
        <w:rPr>
          <w:rFonts w:asciiTheme="minorHAnsi" w:hAnsiTheme="minorHAnsi" w:cstheme="minorHAnsi"/>
          <w:bCs/>
          <w:sz w:val="22"/>
          <w:szCs w:val="22"/>
        </w:rPr>
        <w:t> 500 Kč (slovy:</w:t>
      </w:r>
      <w:r w:rsidR="008635F9" w:rsidRPr="00FF668E">
        <w:rPr>
          <w:rFonts w:asciiTheme="minorHAnsi" w:hAnsiTheme="minorHAnsi" w:cstheme="minorHAnsi"/>
          <w:bCs/>
          <w:sz w:val="22"/>
          <w:szCs w:val="22"/>
        </w:rPr>
        <w:t xml:space="preserve"> tisíc</w:t>
      </w:r>
      <w:r w:rsidR="00563574" w:rsidRPr="00FF668E">
        <w:rPr>
          <w:rFonts w:asciiTheme="minorHAnsi" w:hAnsiTheme="minorHAnsi" w:cstheme="minorHAnsi"/>
          <w:bCs/>
          <w:sz w:val="22"/>
          <w:szCs w:val="22"/>
        </w:rPr>
        <w:t xml:space="preserve"> </w:t>
      </w:r>
      <w:r w:rsidR="008635F9" w:rsidRPr="00FF668E">
        <w:rPr>
          <w:rFonts w:asciiTheme="minorHAnsi" w:hAnsiTheme="minorHAnsi" w:cstheme="minorHAnsi"/>
          <w:bCs/>
          <w:sz w:val="22"/>
          <w:szCs w:val="22"/>
        </w:rPr>
        <w:t>pět</w:t>
      </w:r>
      <w:r w:rsidR="00563574" w:rsidRPr="00FF668E">
        <w:rPr>
          <w:rFonts w:asciiTheme="minorHAnsi" w:hAnsiTheme="minorHAnsi" w:cstheme="minorHAnsi"/>
          <w:bCs/>
          <w:sz w:val="22"/>
          <w:szCs w:val="22"/>
        </w:rPr>
        <w:t xml:space="preserve"> </w:t>
      </w:r>
      <w:r w:rsidR="008635F9" w:rsidRPr="00FF668E">
        <w:rPr>
          <w:rFonts w:asciiTheme="minorHAnsi" w:hAnsiTheme="minorHAnsi" w:cstheme="minorHAnsi"/>
          <w:bCs/>
          <w:sz w:val="22"/>
          <w:szCs w:val="22"/>
        </w:rPr>
        <w:t>set</w:t>
      </w:r>
      <w:r w:rsidR="00563574" w:rsidRPr="00FF668E">
        <w:rPr>
          <w:rFonts w:asciiTheme="minorHAnsi" w:hAnsiTheme="minorHAnsi" w:cstheme="minorHAnsi"/>
          <w:bCs/>
          <w:sz w:val="22"/>
          <w:szCs w:val="22"/>
        </w:rPr>
        <w:t xml:space="preserve"> </w:t>
      </w:r>
      <w:r w:rsidR="00664A43" w:rsidRPr="00FF668E">
        <w:rPr>
          <w:rFonts w:asciiTheme="minorHAnsi" w:hAnsiTheme="minorHAnsi" w:cstheme="minorHAnsi"/>
          <w:bCs/>
          <w:sz w:val="22"/>
          <w:szCs w:val="22"/>
        </w:rPr>
        <w:t>korun</w:t>
      </w:r>
      <w:r w:rsidR="00563574" w:rsidRPr="00FF668E">
        <w:rPr>
          <w:rFonts w:asciiTheme="minorHAnsi" w:hAnsiTheme="minorHAnsi" w:cstheme="minorHAnsi"/>
          <w:bCs/>
          <w:sz w:val="22"/>
          <w:szCs w:val="22"/>
        </w:rPr>
        <w:t xml:space="preserve"> </w:t>
      </w:r>
      <w:r w:rsidR="00664A43" w:rsidRPr="00FF668E">
        <w:rPr>
          <w:rFonts w:asciiTheme="minorHAnsi" w:hAnsiTheme="minorHAnsi" w:cstheme="minorHAnsi"/>
          <w:bCs/>
          <w:sz w:val="22"/>
          <w:szCs w:val="22"/>
        </w:rPr>
        <w:t>českých)</w:t>
      </w:r>
      <w:r w:rsidR="00445283" w:rsidRPr="00FF668E">
        <w:rPr>
          <w:rFonts w:asciiTheme="minorHAnsi" w:hAnsiTheme="minorHAnsi" w:cstheme="minorHAnsi"/>
          <w:bCs/>
          <w:sz w:val="22"/>
          <w:szCs w:val="22"/>
        </w:rPr>
        <w:t xml:space="preserve">, </w:t>
      </w:r>
      <w:r w:rsidRPr="00FF668E">
        <w:rPr>
          <w:rFonts w:asciiTheme="minorHAnsi" w:hAnsiTheme="minorHAnsi" w:cstheme="minorHAnsi"/>
          <w:bCs/>
          <w:sz w:val="22"/>
          <w:szCs w:val="22"/>
        </w:rPr>
        <w:t>a to za každé porušení smlouvy zvlášť.</w:t>
      </w:r>
    </w:p>
    <w:p w14:paraId="73880035" w14:textId="77777777" w:rsidR="00A21740" w:rsidRPr="00FF668E" w:rsidRDefault="00A21740" w:rsidP="0031554E">
      <w:pPr>
        <w:pStyle w:val="MNETnormln"/>
        <w:spacing w:after="0"/>
        <w:jc w:val="both"/>
        <w:rPr>
          <w:rFonts w:asciiTheme="minorHAnsi" w:hAnsiTheme="minorHAnsi" w:cstheme="minorHAnsi"/>
          <w:sz w:val="22"/>
        </w:rPr>
      </w:pPr>
    </w:p>
    <w:p w14:paraId="281A6BC7" w14:textId="582DADA5" w:rsidR="00A21740" w:rsidRPr="00FF668E" w:rsidRDefault="00460EF0" w:rsidP="00384DF5">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 xml:space="preserve">Smluvní strany se dohodly, že v případě porušení </w:t>
      </w:r>
      <w:r w:rsidRPr="00FF668E">
        <w:rPr>
          <w:rFonts w:asciiTheme="minorHAnsi" w:eastAsiaTheme="minorHAnsi" w:hAnsiTheme="minorHAnsi" w:cstheme="minorHAnsi"/>
          <w:bCs/>
          <w:sz w:val="22"/>
          <w:szCs w:val="22"/>
          <w:lang w:eastAsia="en-US"/>
        </w:rPr>
        <w:t xml:space="preserve">některé z povinností, jež jsou pro zhotovitele stanoveny </w:t>
      </w:r>
      <w:r w:rsidRPr="00FF668E">
        <w:rPr>
          <w:rFonts w:asciiTheme="minorHAnsi" w:eastAsiaTheme="minorHAnsi" w:hAnsiTheme="minorHAnsi" w:cstheme="minorHAnsi"/>
          <w:sz w:val="22"/>
          <w:szCs w:val="22"/>
          <w:lang w:eastAsia="en-US"/>
        </w:rPr>
        <w:t xml:space="preserve">ustanovení čl. </w:t>
      </w:r>
      <w:r w:rsidR="0043032F">
        <w:rPr>
          <w:rFonts w:asciiTheme="minorHAnsi" w:eastAsiaTheme="minorHAnsi" w:hAnsiTheme="minorHAnsi" w:cstheme="minorHAnsi"/>
          <w:sz w:val="22"/>
          <w:szCs w:val="22"/>
          <w:lang w:eastAsia="en-US"/>
        </w:rPr>
        <w:t>12</w:t>
      </w:r>
      <w:r w:rsidR="0043032F" w:rsidRPr="00FF668E">
        <w:rPr>
          <w:rFonts w:asciiTheme="minorHAnsi" w:eastAsiaTheme="minorHAnsi" w:hAnsiTheme="minorHAnsi" w:cstheme="minorHAnsi"/>
          <w:sz w:val="22"/>
          <w:szCs w:val="22"/>
          <w:lang w:eastAsia="en-US"/>
        </w:rPr>
        <w:t xml:space="preserve"> </w:t>
      </w:r>
      <w:r w:rsidRPr="00FF668E">
        <w:rPr>
          <w:rFonts w:asciiTheme="minorHAnsi" w:eastAsiaTheme="minorHAnsi" w:hAnsiTheme="minorHAnsi" w:cstheme="minorHAnsi"/>
          <w:sz w:val="22"/>
          <w:szCs w:val="22"/>
          <w:lang w:eastAsia="en-US"/>
        </w:rPr>
        <w:t>(vyjma 1</w:t>
      </w:r>
      <w:r w:rsidR="0043032F">
        <w:rPr>
          <w:rFonts w:asciiTheme="minorHAnsi" w:eastAsiaTheme="minorHAnsi" w:hAnsiTheme="minorHAnsi" w:cstheme="minorHAnsi"/>
          <w:sz w:val="22"/>
          <w:szCs w:val="22"/>
          <w:lang w:eastAsia="en-US"/>
        </w:rPr>
        <w:t>2</w:t>
      </w:r>
      <w:r w:rsidRPr="00FF668E">
        <w:rPr>
          <w:rFonts w:asciiTheme="minorHAnsi" w:eastAsiaTheme="minorHAnsi" w:hAnsiTheme="minorHAnsi" w:cstheme="minorHAnsi"/>
          <w:sz w:val="22"/>
          <w:szCs w:val="22"/>
          <w:lang w:eastAsia="en-US"/>
        </w:rPr>
        <w:t>.9) této smlouvy zhotovitelem je zhotovitel povinen uhradit objednateli smluvní pokutu ve výši</w:t>
      </w:r>
      <w:r w:rsidR="00673BD0" w:rsidRPr="00FF668E">
        <w:rPr>
          <w:rFonts w:asciiTheme="minorHAnsi" w:eastAsiaTheme="minorHAnsi" w:hAnsiTheme="minorHAnsi" w:cstheme="minorHAnsi"/>
          <w:sz w:val="22"/>
          <w:szCs w:val="22"/>
          <w:lang w:eastAsia="en-US"/>
        </w:rPr>
        <w:t xml:space="preserve"> 10 000 Kč (slovy: deset</w:t>
      </w:r>
      <w:r w:rsidR="00563574" w:rsidRPr="00FF668E">
        <w:rPr>
          <w:rFonts w:asciiTheme="minorHAnsi" w:eastAsiaTheme="minorHAnsi" w:hAnsiTheme="minorHAnsi" w:cstheme="minorHAnsi"/>
          <w:sz w:val="22"/>
          <w:szCs w:val="22"/>
          <w:lang w:eastAsia="en-US"/>
        </w:rPr>
        <w:t xml:space="preserve"> </w:t>
      </w:r>
      <w:r w:rsidR="00673BD0" w:rsidRPr="00FF668E">
        <w:rPr>
          <w:rFonts w:asciiTheme="minorHAnsi" w:eastAsiaTheme="minorHAnsi" w:hAnsiTheme="minorHAnsi" w:cstheme="minorHAnsi"/>
          <w:sz w:val="22"/>
          <w:szCs w:val="22"/>
          <w:lang w:eastAsia="en-US"/>
        </w:rPr>
        <w:t>tisíc</w:t>
      </w:r>
      <w:r w:rsidR="00563574" w:rsidRPr="00FF668E">
        <w:rPr>
          <w:rFonts w:asciiTheme="minorHAnsi" w:eastAsiaTheme="minorHAnsi" w:hAnsiTheme="minorHAnsi" w:cstheme="minorHAnsi"/>
          <w:sz w:val="22"/>
          <w:szCs w:val="22"/>
          <w:lang w:eastAsia="en-US"/>
        </w:rPr>
        <w:t xml:space="preserve"> </w:t>
      </w:r>
      <w:r w:rsidR="00673BD0" w:rsidRPr="00FF668E">
        <w:rPr>
          <w:rFonts w:asciiTheme="minorHAnsi" w:eastAsiaTheme="minorHAnsi" w:hAnsiTheme="minorHAnsi" w:cstheme="minorHAnsi"/>
          <w:sz w:val="22"/>
          <w:szCs w:val="22"/>
          <w:lang w:eastAsia="en-US"/>
        </w:rPr>
        <w:t>korun</w:t>
      </w:r>
      <w:r w:rsidR="00563574" w:rsidRPr="00FF668E">
        <w:rPr>
          <w:rFonts w:asciiTheme="minorHAnsi" w:eastAsiaTheme="minorHAnsi" w:hAnsiTheme="minorHAnsi" w:cstheme="minorHAnsi"/>
          <w:sz w:val="22"/>
          <w:szCs w:val="22"/>
          <w:lang w:eastAsia="en-US"/>
        </w:rPr>
        <w:t xml:space="preserve"> </w:t>
      </w:r>
      <w:r w:rsidR="00673BD0" w:rsidRPr="00FF668E">
        <w:rPr>
          <w:rFonts w:asciiTheme="minorHAnsi" w:eastAsiaTheme="minorHAnsi" w:hAnsiTheme="minorHAnsi" w:cstheme="minorHAnsi"/>
          <w:sz w:val="22"/>
          <w:szCs w:val="22"/>
          <w:lang w:eastAsia="en-US"/>
        </w:rPr>
        <w:t>českých)</w:t>
      </w:r>
      <w:r w:rsidRPr="00FF668E">
        <w:rPr>
          <w:rFonts w:asciiTheme="minorHAnsi" w:eastAsiaTheme="minorHAnsi" w:hAnsiTheme="minorHAnsi" w:cstheme="minorHAnsi"/>
          <w:sz w:val="22"/>
          <w:szCs w:val="22"/>
          <w:lang w:eastAsia="en-US"/>
        </w:rPr>
        <w:t>, a to za každé porušení smlouvy zvlášť.</w:t>
      </w:r>
    </w:p>
    <w:p w14:paraId="6D2582C1" w14:textId="77777777" w:rsidR="00333AC0" w:rsidRPr="00FF668E" w:rsidRDefault="00333AC0" w:rsidP="00333AC0">
      <w:pPr>
        <w:pStyle w:val="Odstavecseseznamem"/>
        <w:numPr>
          <w:ilvl w:val="0"/>
          <w:numId w:val="0"/>
        </w:numPr>
        <w:ind w:left="360"/>
        <w:jc w:val="both"/>
        <w:rPr>
          <w:rFonts w:asciiTheme="minorHAnsi" w:eastAsiaTheme="minorHAnsi" w:hAnsiTheme="minorHAnsi" w:cstheme="minorHAnsi"/>
          <w:sz w:val="22"/>
          <w:szCs w:val="22"/>
          <w:lang w:eastAsia="en-US"/>
        </w:rPr>
      </w:pPr>
    </w:p>
    <w:p w14:paraId="18A573AF" w14:textId="0E18B7BF" w:rsidR="00A21740" w:rsidRPr="00BA5FD2" w:rsidRDefault="00460EF0">
      <w:pPr>
        <w:pStyle w:val="Odstavecseseznamem"/>
        <w:numPr>
          <w:ilvl w:val="1"/>
          <w:numId w:val="5"/>
        </w:numPr>
        <w:jc w:val="both"/>
        <w:rPr>
          <w:rFonts w:asciiTheme="minorHAnsi" w:eastAsiaTheme="minorHAnsi" w:hAnsiTheme="minorHAnsi" w:cstheme="minorHAnsi"/>
          <w:sz w:val="22"/>
          <w:szCs w:val="22"/>
          <w:lang w:eastAsia="en-US"/>
        </w:rPr>
      </w:pPr>
      <w:r w:rsidRPr="00BA5FD2">
        <w:rPr>
          <w:rFonts w:asciiTheme="minorHAnsi" w:eastAsiaTheme="minorHAnsi" w:hAnsiTheme="minorHAnsi" w:cstheme="minorHAnsi"/>
          <w:sz w:val="22"/>
          <w:szCs w:val="22"/>
          <w:lang w:eastAsia="en-US"/>
        </w:rPr>
        <w:t xml:space="preserve">Smluvní strany se dohodly, že v případě porušení povinností sjednaných v ustanovení čl. </w:t>
      </w:r>
      <w:r w:rsidR="00AC4634" w:rsidRPr="00BA5FD2">
        <w:rPr>
          <w:rFonts w:asciiTheme="minorHAnsi" w:eastAsiaTheme="minorHAnsi" w:hAnsiTheme="minorHAnsi" w:cstheme="minorHAnsi"/>
          <w:sz w:val="22"/>
          <w:szCs w:val="22"/>
          <w:lang w:eastAsia="en-US"/>
        </w:rPr>
        <w:t>6</w:t>
      </w:r>
      <w:r w:rsidRPr="00BA5FD2">
        <w:rPr>
          <w:rFonts w:asciiTheme="minorHAnsi" w:eastAsiaTheme="minorHAnsi" w:hAnsiTheme="minorHAnsi" w:cstheme="minorHAnsi"/>
          <w:sz w:val="22"/>
          <w:szCs w:val="22"/>
          <w:lang w:eastAsia="en-US"/>
        </w:rPr>
        <w:t xml:space="preserve">.11 a </w:t>
      </w:r>
      <w:r w:rsidR="00BA5FD2" w:rsidRPr="00BA5FD2">
        <w:rPr>
          <w:rFonts w:asciiTheme="minorHAnsi" w:eastAsiaTheme="minorHAnsi" w:hAnsiTheme="minorHAnsi" w:cstheme="minorHAnsi"/>
          <w:sz w:val="22"/>
          <w:szCs w:val="22"/>
          <w:lang w:eastAsia="en-US"/>
        </w:rPr>
        <w:t>6</w:t>
      </w:r>
      <w:r w:rsidRPr="00BA5FD2">
        <w:rPr>
          <w:rFonts w:asciiTheme="minorHAnsi" w:eastAsiaTheme="minorHAnsi" w:hAnsiTheme="minorHAnsi" w:cstheme="minorHAnsi"/>
          <w:sz w:val="22"/>
          <w:szCs w:val="22"/>
          <w:lang w:eastAsia="en-US"/>
        </w:rPr>
        <w:t>.12 této smlouvy zhotovitelem je zhotovitel povinen uhradit objednateli smluvní pokutu ve výši</w:t>
      </w:r>
      <w:r w:rsidR="008635F9" w:rsidRPr="00BA5FD2">
        <w:rPr>
          <w:rFonts w:asciiTheme="minorHAnsi" w:eastAsiaTheme="minorHAnsi" w:hAnsiTheme="minorHAnsi" w:cstheme="minorHAnsi"/>
          <w:sz w:val="22"/>
          <w:szCs w:val="22"/>
          <w:lang w:eastAsia="en-US"/>
        </w:rPr>
        <w:t xml:space="preserve"> 1 500 Kč (slovy: tisíc</w:t>
      </w:r>
      <w:r w:rsidR="00E606F2" w:rsidRPr="00BA5FD2">
        <w:rPr>
          <w:rFonts w:asciiTheme="minorHAnsi" w:eastAsiaTheme="minorHAnsi" w:hAnsiTheme="minorHAnsi" w:cstheme="minorHAnsi"/>
          <w:sz w:val="22"/>
          <w:szCs w:val="22"/>
          <w:lang w:eastAsia="en-US"/>
        </w:rPr>
        <w:t xml:space="preserve"> </w:t>
      </w:r>
      <w:r w:rsidR="008635F9" w:rsidRPr="00BA5FD2">
        <w:rPr>
          <w:rFonts w:asciiTheme="minorHAnsi" w:eastAsiaTheme="minorHAnsi" w:hAnsiTheme="minorHAnsi" w:cstheme="minorHAnsi"/>
          <w:sz w:val="22"/>
          <w:szCs w:val="22"/>
          <w:lang w:eastAsia="en-US"/>
        </w:rPr>
        <w:t>pět</w:t>
      </w:r>
      <w:r w:rsidR="00E606F2" w:rsidRPr="00BA5FD2">
        <w:rPr>
          <w:rFonts w:asciiTheme="minorHAnsi" w:eastAsiaTheme="minorHAnsi" w:hAnsiTheme="minorHAnsi" w:cstheme="minorHAnsi"/>
          <w:sz w:val="22"/>
          <w:szCs w:val="22"/>
          <w:lang w:eastAsia="en-US"/>
        </w:rPr>
        <w:t xml:space="preserve"> </w:t>
      </w:r>
      <w:r w:rsidR="008635F9" w:rsidRPr="00BA5FD2">
        <w:rPr>
          <w:rFonts w:asciiTheme="minorHAnsi" w:eastAsiaTheme="minorHAnsi" w:hAnsiTheme="minorHAnsi" w:cstheme="minorHAnsi"/>
          <w:sz w:val="22"/>
          <w:szCs w:val="22"/>
          <w:lang w:eastAsia="en-US"/>
        </w:rPr>
        <w:t>set</w:t>
      </w:r>
      <w:r w:rsidR="00E606F2" w:rsidRPr="00BA5FD2">
        <w:rPr>
          <w:rFonts w:asciiTheme="minorHAnsi" w:eastAsiaTheme="minorHAnsi" w:hAnsiTheme="minorHAnsi" w:cstheme="minorHAnsi"/>
          <w:sz w:val="22"/>
          <w:szCs w:val="22"/>
          <w:lang w:eastAsia="en-US"/>
        </w:rPr>
        <w:t xml:space="preserve"> </w:t>
      </w:r>
      <w:r w:rsidR="008635F9" w:rsidRPr="00BA5FD2">
        <w:rPr>
          <w:rFonts w:asciiTheme="minorHAnsi" w:eastAsiaTheme="minorHAnsi" w:hAnsiTheme="minorHAnsi" w:cstheme="minorHAnsi"/>
          <w:sz w:val="22"/>
          <w:szCs w:val="22"/>
          <w:lang w:eastAsia="en-US"/>
        </w:rPr>
        <w:t>korun</w:t>
      </w:r>
      <w:r w:rsidR="00E606F2" w:rsidRPr="00BA5FD2">
        <w:rPr>
          <w:rFonts w:asciiTheme="minorHAnsi" w:eastAsiaTheme="minorHAnsi" w:hAnsiTheme="minorHAnsi" w:cstheme="minorHAnsi"/>
          <w:sz w:val="22"/>
          <w:szCs w:val="22"/>
          <w:lang w:eastAsia="en-US"/>
        </w:rPr>
        <w:t xml:space="preserve"> </w:t>
      </w:r>
      <w:r w:rsidR="008635F9" w:rsidRPr="00BA5FD2">
        <w:rPr>
          <w:rFonts w:asciiTheme="minorHAnsi" w:eastAsiaTheme="minorHAnsi" w:hAnsiTheme="minorHAnsi" w:cstheme="minorHAnsi"/>
          <w:sz w:val="22"/>
          <w:szCs w:val="22"/>
          <w:lang w:eastAsia="en-US"/>
        </w:rPr>
        <w:t>českých)</w:t>
      </w:r>
      <w:r w:rsidR="00505FFF" w:rsidRPr="00BA5FD2">
        <w:rPr>
          <w:rFonts w:asciiTheme="minorHAnsi" w:eastAsiaTheme="minorHAnsi" w:hAnsiTheme="minorHAnsi" w:cstheme="minorHAnsi"/>
          <w:sz w:val="22"/>
          <w:szCs w:val="22"/>
          <w:lang w:eastAsia="en-US"/>
        </w:rPr>
        <w:t xml:space="preserve">, a to </w:t>
      </w:r>
      <w:r w:rsidRPr="00BA5FD2">
        <w:rPr>
          <w:rFonts w:asciiTheme="minorHAnsi" w:eastAsiaTheme="minorHAnsi" w:hAnsiTheme="minorHAnsi" w:cstheme="minorHAnsi"/>
          <w:sz w:val="22"/>
          <w:szCs w:val="22"/>
          <w:lang w:eastAsia="en-US"/>
        </w:rPr>
        <w:t>za každé porušení smlouvy zvlášť.</w:t>
      </w:r>
    </w:p>
    <w:p w14:paraId="1E53B181" w14:textId="77777777" w:rsidR="00A21740" w:rsidRPr="00FF668E" w:rsidRDefault="00A21740">
      <w:pPr>
        <w:pStyle w:val="Odstavecseseznamem"/>
        <w:numPr>
          <w:ilvl w:val="0"/>
          <w:numId w:val="0"/>
        </w:numPr>
        <w:ind w:left="360"/>
        <w:jc w:val="both"/>
        <w:rPr>
          <w:rFonts w:asciiTheme="minorHAnsi" w:eastAsiaTheme="minorHAnsi" w:hAnsiTheme="minorHAnsi" w:cstheme="minorHAnsi"/>
          <w:sz w:val="22"/>
          <w:szCs w:val="22"/>
          <w:lang w:eastAsia="en-US"/>
        </w:rPr>
      </w:pPr>
    </w:p>
    <w:p w14:paraId="11D01629" w14:textId="77777777" w:rsidR="005B07D0"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lastRenderedPageBreak/>
        <w:t>V případě nesplnění jednotlivého oprávněného konkrétního úkolu s určeným termínem z kontrolního dne v rámci vedení projektového managementu je zhotovitel povinen uhradit objednateli smluvní pokutu ve výši 2 000 Kč za každý jednotlivý případ.</w:t>
      </w:r>
    </w:p>
    <w:p w14:paraId="0030C930" w14:textId="77777777" w:rsidR="005B07D0" w:rsidRDefault="005B07D0" w:rsidP="00BA5FD2">
      <w:pPr>
        <w:pStyle w:val="Odstavecseseznamem"/>
        <w:numPr>
          <w:ilvl w:val="0"/>
          <w:numId w:val="0"/>
        </w:numPr>
        <w:ind w:left="360"/>
        <w:jc w:val="both"/>
        <w:rPr>
          <w:rFonts w:asciiTheme="minorHAnsi" w:eastAsiaTheme="minorHAnsi" w:hAnsiTheme="minorHAnsi" w:cstheme="minorHAnsi"/>
          <w:sz w:val="22"/>
          <w:szCs w:val="22"/>
          <w:lang w:eastAsia="en-US"/>
        </w:rPr>
      </w:pPr>
    </w:p>
    <w:p w14:paraId="0BCD6CCC" w14:textId="60ECE408" w:rsidR="00A21740" w:rsidRPr="00FF668E"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 xml:space="preserve"> </w:t>
      </w:r>
      <w:r w:rsidRPr="00FF668E">
        <w:rPr>
          <w:rFonts w:asciiTheme="minorHAnsi" w:hAnsiTheme="minorHAnsi" w:cstheme="minorHAnsi"/>
          <w:sz w:val="22"/>
          <w:szCs w:val="22"/>
        </w:rPr>
        <w:t>V případě neúčasti zástupce zhotovitele na jednání svolaném mimo pravidelné kontrolní dny vyplývajícím z úkolů kontrolního dne je zhotovitel povinen uhradit objednateli smluvní pokutu ve výši 5000 Kč</w:t>
      </w:r>
      <w:r w:rsidR="005F78FA" w:rsidRPr="00FF668E">
        <w:rPr>
          <w:rFonts w:asciiTheme="minorHAnsi" w:hAnsiTheme="minorHAnsi" w:cstheme="minorHAnsi"/>
          <w:sz w:val="22"/>
          <w:szCs w:val="22"/>
        </w:rPr>
        <w:t xml:space="preserve"> (slovy: pět tisíc korun českých)</w:t>
      </w:r>
      <w:r w:rsidRPr="00FF668E">
        <w:rPr>
          <w:rFonts w:asciiTheme="minorHAnsi" w:hAnsiTheme="minorHAnsi" w:cstheme="minorHAnsi"/>
          <w:sz w:val="22"/>
          <w:szCs w:val="22"/>
        </w:rPr>
        <w:t xml:space="preserve"> za každý případ porušení povinnosti za každý jednotlivý případ.</w:t>
      </w:r>
    </w:p>
    <w:p w14:paraId="62D373CC" w14:textId="77777777" w:rsidR="00A21740" w:rsidRPr="00FF668E" w:rsidRDefault="00A21740">
      <w:pPr>
        <w:pStyle w:val="MNETnormln"/>
        <w:spacing w:after="0"/>
        <w:ind w:left="360"/>
        <w:jc w:val="both"/>
        <w:rPr>
          <w:rFonts w:asciiTheme="minorHAnsi" w:hAnsiTheme="minorHAnsi" w:cstheme="minorHAnsi"/>
          <w:sz w:val="22"/>
        </w:rPr>
      </w:pPr>
    </w:p>
    <w:p w14:paraId="650E40F5" w14:textId="4013CB41" w:rsidR="00A21740" w:rsidRPr="00FF668E"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 xml:space="preserve">Smluvní strany se dohodly, že v případě porušení ustanovení čl. </w:t>
      </w:r>
      <w:r w:rsidR="00773BC5">
        <w:rPr>
          <w:rFonts w:asciiTheme="minorHAnsi" w:eastAsiaTheme="minorHAnsi" w:hAnsiTheme="minorHAnsi" w:cstheme="minorHAnsi"/>
          <w:sz w:val="22"/>
          <w:szCs w:val="22"/>
          <w:lang w:eastAsia="en-US"/>
        </w:rPr>
        <w:t>12</w:t>
      </w:r>
      <w:r w:rsidRPr="00FF668E">
        <w:rPr>
          <w:rFonts w:asciiTheme="minorHAnsi" w:eastAsiaTheme="minorHAnsi" w:hAnsiTheme="minorHAnsi" w:cstheme="minorHAnsi"/>
          <w:sz w:val="22"/>
          <w:szCs w:val="22"/>
          <w:lang w:eastAsia="en-US"/>
        </w:rPr>
        <w:t>.9</w:t>
      </w:r>
      <w:r w:rsidR="00832B8B">
        <w:rPr>
          <w:rFonts w:asciiTheme="minorHAnsi" w:eastAsiaTheme="minorHAnsi" w:hAnsiTheme="minorHAnsi" w:cstheme="minorHAnsi"/>
          <w:sz w:val="22"/>
          <w:szCs w:val="22"/>
          <w:lang w:eastAsia="en-US"/>
        </w:rPr>
        <w:t xml:space="preserve"> </w:t>
      </w:r>
      <w:r w:rsidRPr="00FF668E">
        <w:rPr>
          <w:rFonts w:asciiTheme="minorHAnsi" w:eastAsiaTheme="minorHAnsi" w:hAnsiTheme="minorHAnsi" w:cstheme="minorHAnsi"/>
          <w:sz w:val="22"/>
          <w:szCs w:val="22"/>
          <w:lang w:eastAsia="en-US"/>
        </w:rPr>
        <w:t>této smlouvy zhotovitelem je zhotovitel povinen uhradit objednateli smluvní pokutu ve výši 5 000 Kč (slovy: </w:t>
      </w:r>
      <w:r w:rsidR="00333AC0" w:rsidRPr="00FF668E">
        <w:rPr>
          <w:rFonts w:asciiTheme="minorHAnsi" w:eastAsiaTheme="minorHAnsi" w:hAnsiTheme="minorHAnsi" w:cstheme="minorHAnsi"/>
          <w:sz w:val="22"/>
          <w:szCs w:val="22"/>
          <w:lang w:eastAsia="en-US"/>
        </w:rPr>
        <w:t>pět</w:t>
      </w:r>
      <w:r w:rsidRPr="00FF668E">
        <w:rPr>
          <w:rFonts w:asciiTheme="minorHAnsi" w:eastAsiaTheme="minorHAnsi" w:hAnsiTheme="minorHAnsi" w:cstheme="minorHAnsi"/>
          <w:sz w:val="22"/>
          <w:szCs w:val="22"/>
          <w:lang w:eastAsia="en-US"/>
        </w:rPr>
        <w:t xml:space="preserve"> tisíc korun českých) za každé zjištěné porušení smlouvy zvlášť.</w:t>
      </w:r>
    </w:p>
    <w:p w14:paraId="6EDEEDC3" w14:textId="77777777" w:rsidR="00A21740" w:rsidRPr="00FF668E" w:rsidRDefault="00A21740">
      <w:pPr>
        <w:pStyle w:val="Odstavecseseznamem"/>
        <w:numPr>
          <w:ilvl w:val="0"/>
          <w:numId w:val="0"/>
        </w:numPr>
        <w:ind w:left="1437"/>
        <w:jc w:val="both"/>
        <w:rPr>
          <w:rFonts w:asciiTheme="minorHAnsi" w:eastAsiaTheme="minorHAnsi" w:hAnsiTheme="minorHAnsi" w:cstheme="minorHAnsi"/>
          <w:sz w:val="22"/>
          <w:szCs w:val="22"/>
          <w:lang w:eastAsia="en-US"/>
        </w:rPr>
      </w:pPr>
    </w:p>
    <w:p w14:paraId="79544E38" w14:textId="0EA98D13" w:rsidR="00A21740" w:rsidRPr="00FF668E"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Pro případ prodlení se splněním termínu zhotovení díla a předání jednotlivých částí díla určených k</w:t>
      </w:r>
      <w:r w:rsidR="00ED10DA" w:rsidRPr="00FF668E">
        <w:rPr>
          <w:rFonts w:asciiTheme="minorHAnsi" w:eastAsiaTheme="minorHAnsi" w:hAnsiTheme="minorHAnsi" w:cstheme="minorHAnsi"/>
          <w:sz w:val="22"/>
          <w:szCs w:val="22"/>
          <w:lang w:eastAsia="en-US"/>
        </w:rPr>
        <w:t> </w:t>
      </w:r>
      <w:r w:rsidRPr="00FF668E">
        <w:rPr>
          <w:rFonts w:asciiTheme="minorHAnsi" w:eastAsiaTheme="minorHAnsi" w:hAnsiTheme="minorHAnsi" w:cstheme="minorHAnsi"/>
          <w:sz w:val="22"/>
          <w:szCs w:val="22"/>
          <w:lang w:eastAsia="en-US"/>
        </w:rPr>
        <w:t>samostatnému předání a převzetí, je</w:t>
      </w:r>
      <w:r w:rsidR="00A340CC" w:rsidRPr="00FF668E">
        <w:rPr>
          <w:rFonts w:asciiTheme="minorHAnsi" w:eastAsiaTheme="minorHAnsi" w:hAnsiTheme="minorHAnsi" w:cstheme="minorHAnsi"/>
          <w:sz w:val="22"/>
          <w:szCs w:val="22"/>
          <w:lang w:eastAsia="en-US"/>
        </w:rPr>
        <w:t>ž</w:t>
      </w:r>
      <w:r w:rsidRPr="00FF668E">
        <w:rPr>
          <w:rFonts w:asciiTheme="minorHAnsi" w:eastAsiaTheme="minorHAnsi" w:hAnsiTheme="minorHAnsi" w:cstheme="minorHAnsi"/>
          <w:sz w:val="22"/>
          <w:szCs w:val="22"/>
          <w:lang w:eastAsia="en-US"/>
        </w:rPr>
        <w:t xml:space="preserve"> jsou uvedeny v odst. 3.2 Smlouvy se sjednává smluvní pokuta ve</w:t>
      </w:r>
      <w:r w:rsidR="00ED10DA" w:rsidRPr="00FF668E">
        <w:rPr>
          <w:rFonts w:asciiTheme="minorHAnsi" w:eastAsiaTheme="minorHAnsi" w:hAnsiTheme="minorHAnsi" w:cstheme="minorHAnsi"/>
          <w:sz w:val="22"/>
          <w:szCs w:val="22"/>
          <w:lang w:eastAsia="en-US"/>
        </w:rPr>
        <w:t> </w:t>
      </w:r>
      <w:r w:rsidRPr="00FF668E">
        <w:rPr>
          <w:rFonts w:asciiTheme="minorHAnsi" w:eastAsiaTheme="minorHAnsi" w:hAnsiTheme="minorHAnsi" w:cstheme="minorHAnsi"/>
          <w:sz w:val="22"/>
          <w:szCs w:val="22"/>
          <w:lang w:eastAsia="en-US"/>
        </w:rPr>
        <w:t>výši 0,5</w:t>
      </w:r>
      <w:r w:rsidR="00832B8B">
        <w:rPr>
          <w:rFonts w:asciiTheme="minorHAnsi" w:eastAsiaTheme="minorHAnsi" w:hAnsiTheme="minorHAnsi" w:cstheme="minorHAnsi"/>
          <w:sz w:val="22"/>
          <w:szCs w:val="22"/>
          <w:lang w:eastAsia="en-US"/>
        </w:rPr>
        <w:t xml:space="preserve"> </w:t>
      </w:r>
      <w:r w:rsidRPr="00FF668E">
        <w:rPr>
          <w:rFonts w:asciiTheme="minorHAnsi" w:eastAsiaTheme="minorHAnsi" w:hAnsiTheme="minorHAnsi" w:cstheme="minorHAnsi"/>
          <w:sz w:val="22"/>
          <w:szCs w:val="22"/>
          <w:lang w:eastAsia="en-US"/>
        </w:rPr>
        <w:t xml:space="preserve">% z </w:t>
      </w:r>
      <w:r w:rsidR="00D3538B" w:rsidRPr="00FF668E">
        <w:rPr>
          <w:rFonts w:asciiTheme="minorHAnsi" w:eastAsiaTheme="minorHAnsi" w:hAnsiTheme="minorHAnsi" w:cstheme="minorHAnsi"/>
          <w:sz w:val="22"/>
          <w:szCs w:val="22"/>
          <w:lang w:eastAsia="en-US"/>
        </w:rPr>
        <w:t>cen</w:t>
      </w:r>
      <w:r w:rsidR="00D3538B">
        <w:rPr>
          <w:rFonts w:asciiTheme="minorHAnsi" w:eastAsiaTheme="minorHAnsi" w:hAnsiTheme="minorHAnsi" w:cstheme="minorHAnsi"/>
          <w:sz w:val="22"/>
          <w:szCs w:val="22"/>
          <w:lang w:eastAsia="en-US"/>
        </w:rPr>
        <w:t>y</w:t>
      </w:r>
      <w:r w:rsidR="00D3538B" w:rsidRPr="00FF668E">
        <w:rPr>
          <w:rFonts w:asciiTheme="minorHAnsi" w:eastAsiaTheme="minorHAnsi" w:hAnsiTheme="minorHAnsi" w:cstheme="minorHAnsi"/>
          <w:sz w:val="22"/>
          <w:szCs w:val="22"/>
          <w:lang w:eastAsia="en-US"/>
        </w:rPr>
        <w:t xml:space="preserve"> </w:t>
      </w:r>
      <w:r w:rsidRPr="00FF668E">
        <w:rPr>
          <w:rFonts w:asciiTheme="minorHAnsi" w:eastAsiaTheme="minorHAnsi" w:hAnsiTheme="minorHAnsi" w:cstheme="minorHAnsi"/>
          <w:sz w:val="22"/>
          <w:szCs w:val="22"/>
          <w:lang w:eastAsia="en-US"/>
        </w:rPr>
        <w:t xml:space="preserve">díla </w:t>
      </w:r>
      <w:r w:rsidR="00D3538B">
        <w:rPr>
          <w:rFonts w:asciiTheme="minorHAnsi" w:eastAsiaTheme="minorHAnsi" w:hAnsiTheme="minorHAnsi" w:cstheme="minorHAnsi"/>
          <w:sz w:val="22"/>
          <w:szCs w:val="22"/>
          <w:lang w:eastAsia="en-US"/>
        </w:rPr>
        <w:t xml:space="preserve">bez DPH </w:t>
      </w:r>
      <w:r w:rsidRPr="00FF668E">
        <w:rPr>
          <w:rFonts w:asciiTheme="minorHAnsi" w:eastAsiaTheme="minorHAnsi" w:hAnsiTheme="minorHAnsi" w:cstheme="minorHAnsi"/>
          <w:sz w:val="22"/>
          <w:szCs w:val="22"/>
          <w:lang w:eastAsia="en-US"/>
        </w:rPr>
        <w:t>za každý započatý den prodlení.</w:t>
      </w:r>
    </w:p>
    <w:p w14:paraId="3249A844" w14:textId="5CF370A8" w:rsidR="00A21740" w:rsidRPr="00FF668E" w:rsidRDefault="00A21740">
      <w:pPr>
        <w:pStyle w:val="MNETnormln"/>
        <w:spacing w:after="0"/>
        <w:ind w:left="360"/>
        <w:jc w:val="both"/>
        <w:rPr>
          <w:rFonts w:asciiTheme="minorHAnsi" w:hAnsiTheme="minorHAnsi" w:cstheme="minorHAnsi"/>
          <w:sz w:val="22"/>
        </w:rPr>
      </w:pPr>
    </w:p>
    <w:p w14:paraId="4EC8FE29" w14:textId="232FE182" w:rsidR="00A21740"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 xml:space="preserve">Smluvní strany se dohodly, že v případě porušení ustanovení čl. </w:t>
      </w:r>
      <w:r w:rsidR="00773BC5">
        <w:rPr>
          <w:rFonts w:asciiTheme="minorHAnsi" w:eastAsiaTheme="minorHAnsi" w:hAnsiTheme="minorHAnsi" w:cstheme="minorHAnsi"/>
          <w:sz w:val="22"/>
          <w:szCs w:val="22"/>
          <w:lang w:eastAsia="en-US"/>
        </w:rPr>
        <w:t>7</w:t>
      </w:r>
      <w:r w:rsidR="00773BC5" w:rsidRPr="00FF668E">
        <w:rPr>
          <w:rFonts w:asciiTheme="minorHAnsi" w:eastAsiaTheme="minorHAnsi" w:hAnsiTheme="minorHAnsi" w:cstheme="minorHAnsi"/>
          <w:sz w:val="22"/>
          <w:szCs w:val="22"/>
          <w:lang w:eastAsia="en-US"/>
        </w:rPr>
        <w:t xml:space="preserve"> </w:t>
      </w:r>
      <w:r w:rsidRPr="00FF668E">
        <w:rPr>
          <w:rFonts w:asciiTheme="minorHAnsi" w:eastAsiaTheme="minorHAnsi" w:hAnsiTheme="minorHAnsi" w:cstheme="minorHAnsi"/>
          <w:sz w:val="22"/>
          <w:szCs w:val="22"/>
          <w:lang w:eastAsia="en-US"/>
        </w:rPr>
        <w:t>této smlouvy zhotovitelem je zhotovitel povinen uhradit objednateli smluvní pokutu ve výši 0,1 % (slovy: jedna desetina procenta) z ceny za provedení předmětu díla v Kč vč. DPH, a to za každé porušení smlouvy zvlášť.</w:t>
      </w:r>
    </w:p>
    <w:p w14:paraId="2C8472C7" w14:textId="77777777" w:rsidR="00112398" w:rsidRPr="00FF668E" w:rsidRDefault="00112398" w:rsidP="00112398">
      <w:pPr>
        <w:pStyle w:val="Odstavecseseznamem"/>
        <w:numPr>
          <w:ilvl w:val="0"/>
          <w:numId w:val="0"/>
        </w:numPr>
        <w:ind w:left="360"/>
        <w:jc w:val="both"/>
        <w:rPr>
          <w:rFonts w:asciiTheme="minorHAnsi" w:eastAsiaTheme="minorHAnsi" w:hAnsiTheme="minorHAnsi" w:cstheme="minorHAnsi"/>
          <w:sz w:val="22"/>
          <w:szCs w:val="22"/>
          <w:lang w:eastAsia="en-US"/>
        </w:rPr>
      </w:pPr>
    </w:p>
    <w:p w14:paraId="064938C1" w14:textId="77777777" w:rsidR="00A21740" w:rsidRPr="00FF668E"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Smluvní pokuta je splatná do 21 dní ode dne, kdy byla povinné straně doručena písemná výzva k jejímu zaplacení ze strany oprávněné strany, a to na účet oprávněné strany uvedený v písemné výzvě. Ustanovením o smluvní pokutě není dotčeno právo oprávněné strany na náhradu škody v plné výši.</w:t>
      </w:r>
    </w:p>
    <w:p w14:paraId="4212F92A" w14:textId="77777777" w:rsidR="00A21740" w:rsidRPr="00FF668E" w:rsidRDefault="00A21740">
      <w:pPr>
        <w:pStyle w:val="Odstavecseseznamem"/>
        <w:numPr>
          <w:ilvl w:val="0"/>
          <w:numId w:val="0"/>
        </w:numPr>
        <w:ind w:left="360"/>
        <w:jc w:val="both"/>
        <w:rPr>
          <w:rFonts w:asciiTheme="minorHAnsi" w:eastAsiaTheme="minorHAnsi" w:hAnsiTheme="minorHAnsi" w:cstheme="minorHAnsi"/>
          <w:sz w:val="22"/>
          <w:szCs w:val="22"/>
          <w:lang w:eastAsia="en-US"/>
        </w:rPr>
      </w:pPr>
    </w:p>
    <w:p w14:paraId="6CED8ACF" w14:textId="3E5BCAC2" w:rsidR="00A21740" w:rsidRPr="00FF668E"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Zaplacením smluvní pokuty zhotovitelem není dotčen nárok objednatele na náhradu případných škod vzniklých prodlením či jiným porušením povinnosti ze strany</w:t>
      </w:r>
      <w:r w:rsidR="00B84B0E" w:rsidRPr="00FF668E">
        <w:rPr>
          <w:rFonts w:asciiTheme="minorHAnsi" w:eastAsiaTheme="minorHAnsi" w:hAnsiTheme="minorHAnsi" w:cstheme="minorHAnsi"/>
          <w:sz w:val="22"/>
          <w:szCs w:val="22"/>
          <w:lang w:eastAsia="en-US"/>
        </w:rPr>
        <w:t xml:space="preserve"> </w:t>
      </w:r>
      <w:r w:rsidRPr="00FF668E">
        <w:rPr>
          <w:rFonts w:asciiTheme="minorHAnsi" w:eastAsiaTheme="minorHAnsi" w:hAnsiTheme="minorHAnsi" w:cstheme="minorHAnsi"/>
          <w:sz w:val="22"/>
          <w:szCs w:val="22"/>
          <w:lang w:eastAsia="en-US"/>
        </w:rPr>
        <w:t>zhotovitele. Objednatel je oprávněn požadovat náhradu případné škody způsobené porušením povinnosti, na kterou se vztahuje smluvní pokuta, v plné výši nad rámec zaplacené smluvní pokuty.</w:t>
      </w:r>
    </w:p>
    <w:p w14:paraId="6FF31D22" w14:textId="77777777" w:rsidR="00A21740" w:rsidRPr="00FF668E" w:rsidRDefault="00A21740">
      <w:pPr>
        <w:pStyle w:val="MNETnormln"/>
        <w:spacing w:after="0"/>
        <w:ind w:left="360"/>
        <w:jc w:val="both"/>
        <w:rPr>
          <w:rFonts w:asciiTheme="minorHAnsi" w:hAnsiTheme="minorHAnsi" w:cstheme="minorHAnsi"/>
          <w:sz w:val="22"/>
        </w:rPr>
      </w:pPr>
    </w:p>
    <w:p w14:paraId="5CB19DF5" w14:textId="77777777" w:rsidR="00A21740" w:rsidRPr="00FF668E"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Pokud není v ostatních ustanoveních smlouvy uvedeno jinak, zaplacení smluvní pokuty zhotovitelem objednateli nezbavuje zhotovitele závazku splnit povinnosti dané mu smlouvou.</w:t>
      </w:r>
    </w:p>
    <w:p w14:paraId="25059C8B" w14:textId="77777777" w:rsidR="00A21740" w:rsidRPr="00FF668E" w:rsidRDefault="00A21740">
      <w:pPr>
        <w:pStyle w:val="Odstavecseseznamem"/>
        <w:numPr>
          <w:ilvl w:val="0"/>
          <w:numId w:val="0"/>
        </w:numPr>
        <w:ind w:left="360"/>
        <w:jc w:val="both"/>
        <w:rPr>
          <w:rFonts w:asciiTheme="minorHAnsi" w:eastAsiaTheme="minorHAnsi" w:hAnsiTheme="minorHAnsi" w:cstheme="minorHAnsi"/>
          <w:sz w:val="22"/>
          <w:szCs w:val="22"/>
          <w:lang w:eastAsia="en-US"/>
        </w:rPr>
      </w:pPr>
    </w:p>
    <w:p w14:paraId="6353407C" w14:textId="55D5AE8C" w:rsidR="00A21740" w:rsidRPr="00332C24" w:rsidRDefault="00460EF0">
      <w:pPr>
        <w:pStyle w:val="Odstavecseseznamem"/>
        <w:numPr>
          <w:ilvl w:val="1"/>
          <w:numId w:val="5"/>
        </w:numPr>
        <w:jc w:val="both"/>
        <w:rPr>
          <w:rFonts w:asciiTheme="minorHAnsi" w:eastAsiaTheme="minorHAnsi" w:hAnsiTheme="minorHAnsi" w:cstheme="minorHAnsi"/>
          <w:sz w:val="22"/>
          <w:szCs w:val="22"/>
          <w:lang w:eastAsia="en-US"/>
        </w:rPr>
      </w:pPr>
      <w:r w:rsidRPr="00332C24">
        <w:rPr>
          <w:rFonts w:asciiTheme="minorHAnsi" w:eastAsiaTheme="minorHAnsi" w:hAnsiTheme="minorHAnsi" w:cstheme="minorHAnsi"/>
          <w:sz w:val="22"/>
          <w:szCs w:val="22"/>
          <w:lang w:eastAsia="en-US"/>
        </w:rPr>
        <w:t xml:space="preserve">Ujednání o smluvní pokutě nezbavují zhotovitele povinnosti k náhradě škody vzniklé z porušení povinnosti, ke kterému se smluvní pokuta vztahuje. Maximální souhrnná výše všech smluvních pokut zaplacených </w:t>
      </w:r>
      <w:r w:rsidR="00906104" w:rsidRPr="00332C24">
        <w:rPr>
          <w:rFonts w:asciiTheme="minorHAnsi" w:eastAsiaTheme="minorHAnsi" w:hAnsiTheme="minorHAnsi" w:cstheme="minorHAnsi"/>
          <w:sz w:val="22"/>
          <w:szCs w:val="22"/>
          <w:lang w:eastAsia="en-US"/>
        </w:rPr>
        <w:t xml:space="preserve">Zhotovitelem </w:t>
      </w:r>
      <w:r w:rsidRPr="00332C24">
        <w:rPr>
          <w:rFonts w:asciiTheme="minorHAnsi" w:eastAsiaTheme="minorHAnsi" w:hAnsiTheme="minorHAnsi" w:cstheme="minorHAnsi"/>
          <w:sz w:val="22"/>
          <w:szCs w:val="22"/>
          <w:lang w:eastAsia="en-US"/>
        </w:rPr>
        <w:t>z jakéhokoliv důvodu činí 20 % z ceny Díla (včetně DPH).</w:t>
      </w:r>
    </w:p>
    <w:p w14:paraId="0BDDB389" w14:textId="77777777" w:rsidR="00A21740" w:rsidRPr="00FF668E" w:rsidRDefault="00A21740">
      <w:pPr>
        <w:jc w:val="both"/>
        <w:rPr>
          <w:rFonts w:asciiTheme="minorHAnsi" w:hAnsiTheme="minorHAnsi" w:cstheme="minorHAnsi"/>
          <w:sz w:val="22"/>
        </w:rPr>
      </w:pPr>
    </w:p>
    <w:p w14:paraId="533D441E" w14:textId="77777777" w:rsidR="00A21740" w:rsidRPr="00F82BB2" w:rsidRDefault="00460EF0">
      <w:pPr>
        <w:pStyle w:val="MNETnormln"/>
        <w:numPr>
          <w:ilvl w:val="0"/>
          <w:numId w:val="5"/>
        </w:numPr>
        <w:spacing w:after="0"/>
        <w:ind w:left="351" w:hanging="357"/>
        <w:jc w:val="center"/>
        <w:rPr>
          <w:rFonts w:asciiTheme="minorHAnsi" w:hAnsiTheme="minorHAnsi" w:cstheme="minorHAnsi"/>
          <w:b/>
          <w:bCs/>
          <w:sz w:val="24"/>
          <w:szCs w:val="24"/>
        </w:rPr>
      </w:pPr>
      <w:r w:rsidRPr="00F82BB2">
        <w:rPr>
          <w:rFonts w:asciiTheme="minorHAnsi" w:hAnsiTheme="minorHAnsi" w:cstheme="minorHAnsi"/>
          <w:b/>
          <w:bCs/>
          <w:sz w:val="24"/>
          <w:szCs w:val="24"/>
        </w:rPr>
        <w:t>ZVLÁŠTNÍ UJEDNÁNÍ</w:t>
      </w:r>
    </w:p>
    <w:p w14:paraId="706B1953" w14:textId="341C8E77" w:rsidR="00A21740" w:rsidRPr="00FF668E"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 xml:space="preserve">Smluvní strany berou na vědomí, že smlouva bude zveřejněna v registru smluv v souladu se zákonem č. 340/2015 Sb., o registru smluv, v platném znění. Zveřejnění provede Objednatel ve lhůtě </w:t>
      </w:r>
      <w:r w:rsidR="00AF5EC1">
        <w:rPr>
          <w:rFonts w:asciiTheme="minorHAnsi" w:eastAsiaTheme="minorHAnsi" w:hAnsiTheme="minorHAnsi" w:cstheme="minorHAnsi"/>
          <w:sz w:val="22"/>
          <w:szCs w:val="22"/>
          <w:lang w:eastAsia="en-US"/>
        </w:rPr>
        <w:t>30</w:t>
      </w:r>
      <w:r w:rsidR="00AF5EC1" w:rsidRPr="00FF668E">
        <w:rPr>
          <w:rFonts w:asciiTheme="minorHAnsi" w:eastAsiaTheme="minorHAnsi" w:hAnsiTheme="minorHAnsi" w:cstheme="minorHAnsi"/>
          <w:sz w:val="22"/>
          <w:szCs w:val="22"/>
          <w:lang w:eastAsia="en-US"/>
        </w:rPr>
        <w:t xml:space="preserve"> </w:t>
      </w:r>
      <w:r w:rsidRPr="00FF668E">
        <w:rPr>
          <w:rFonts w:asciiTheme="minorHAnsi" w:eastAsiaTheme="minorHAnsi" w:hAnsiTheme="minorHAnsi" w:cstheme="minorHAnsi"/>
          <w:sz w:val="22"/>
          <w:szCs w:val="22"/>
          <w:lang w:eastAsia="en-US"/>
        </w:rPr>
        <w:t xml:space="preserve">dnů ode dne podpisu smlouvy poslední smluvní stranou. </w:t>
      </w:r>
    </w:p>
    <w:p w14:paraId="57B76A9B" w14:textId="77777777" w:rsidR="00A21740" w:rsidRPr="00FF668E" w:rsidRDefault="00A21740">
      <w:pPr>
        <w:pStyle w:val="Odstavecseseznamem"/>
        <w:numPr>
          <w:ilvl w:val="0"/>
          <w:numId w:val="0"/>
        </w:numPr>
        <w:ind w:left="360"/>
        <w:jc w:val="both"/>
        <w:rPr>
          <w:rFonts w:asciiTheme="minorHAnsi" w:eastAsiaTheme="minorHAnsi" w:hAnsiTheme="minorHAnsi" w:cstheme="minorHAnsi"/>
          <w:sz w:val="22"/>
          <w:szCs w:val="22"/>
          <w:lang w:eastAsia="en-US"/>
        </w:rPr>
      </w:pPr>
    </w:p>
    <w:p w14:paraId="3281940D" w14:textId="061C8A7E" w:rsidR="00A21740" w:rsidRPr="00FF668E"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 xml:space="preserve">Odstoupit od smlouvy lze pouze z důvodů stanovených v této smlouvě nebo v </w:t>
      </w:r>
      <w:proofErr w:type="spellStart"/>
      <w:r w:rsidR="006A43D4">
        <w:rPr>
          <w:rFonts w:asciiTheme="minorHAnsi" w:eastAsiaTheme="minorHAnsi" w:hAnsiTheme="minorHAnsi" w:cstheme="minorHAnsi"/>
          <w:sz w:val="22"/>
          <w:szCs w:val="22"/>
          <w:lang w:eastAsia="en-US"/>
        </w:rPr>
        <w:t>O</w:t>
      </w:r>
      <w:r w:rsidR="006A43D4" w:rsidRPr="00FF668E">
        <w:rPr>
          <w:rFonts w:asciiTheme="minorHAnsi" w:eastAsiaTheme="minorHAnsi" w:hAnsiTheme="minorHAnsi" w:cstheme="minorHAnsi"/>
          <w:sz w:val="22"/>
          <w:szCs w:val="22"/>
          <w:lang w:eastAsia="en-US"/>
        </w:rPr>
        <w:t>bč</w:t>
      </w:r>
      <w:r w:rsidR="008B7D9F">
        <w:rPr>
          <w:rFonts w:asciiTheme="minorHAnsi" w:eastAsiaTheme="minorHAnsi" w:hAnsiTheme="minorHAnsi" w:cstheme="minorHAnsi"/>
          <w:sz w:val="22"/>
          <w:szCs w:val="22"/>
          <w:lang w:eastAsia="en-US"/>
        </w:rPr>
        <w:t>Z</w:t>
      </w:r>
      <w:proofErr w:type="spellEnd"/>
      <w:r w:rsidRPr="00FF668E">
        <w:rPr>
          <w:rFonts w:asciiTheme="minorHAnsi" w:eastAsiaTheme="minorHAnsi" w:hAnsiTheme="minorHAnsi" w:cstheme="minorHAnsi"/>
          <w:sz w:val="22"/>
          <w:szCs w:val="22"/>
          <w:lang w:eastAsia="en-US"/>
        </w:rPr>
        <w:t>.</w:t>
      </w:r>
    </w:p>
    <w:p w14:paraId="30198519" w14:textId="77777777" w:rsidR="00A21740" w:rsidRPr="00FF668E" w:rsidRDefault="00A21740">
      <w:pPr>
        <w:pStyle w:val="Odstavecseseznamem"/>
        <w:numPr>
          <w:ilvl w:val="0"/>
          <w:numId w:val="0"/>
        </w:numPr>
        <w:ind w:left="360"/>
        <w:jc w:val="both"/>
        <w:rPr>
          <w:rFonts w:asciiTheme="minorHAnsi" w:eastAsiaTheme="minorHAnsi" w:hAnsiTheme="minorHAnsi" w:cstheme="minorHAnsi"/>
          <w:sz w:val="22"/>
          <w:szCs w:val="22"/>
          <w:lang w:eastAsia="en-US"/>
        </w:rPr>
      </w:pPr>
    </w:p>
    <w:p w14:paraId="5E13E9C5" w14:textId="77777777" w:rsidR="00A21740" w:rsidRPr="00FF668E"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Od této smlouvy může smluvní strana dotčená porušením povinnosti druhé smluvní strany jednostranně odstoupit pro podstatné porušení této smlouvy druhou smluvní stranou, přičemž za podstatné porušení této smlouvy se považuje:</w:t>
      </w:r>
    </w:p>
    <w:p w14:paraId="3CFC14AA" w14:textId="77777777" w:rsidR="00A21740" w:rsidRPr="00FF668E" w:rsidRDefault="00460EF0">
      <w:pPr>
        <w:pStyle w:val="Odstavecseseznamem"/>
        <w:numPr>
          <w:ilvl w:val="0"/>
          <w:numId w:val="21"/>
        </w:numPr>
        <w:jc w:val="both"/>
        <w:rPr>
          <w:rFonts w:asciiTheme="minorHAnsi" w:hAnsiTheme="minorHAnsi" w:cstheme="minorHAnsi"/>
          <w:sz w:val="22"/>
          <w:szCs w:val="22"/>
        </w:rPr>
      </w:pPr>
      <w:r w:rsidRPr="00FF668E">
        <w:rPr>
          <w:rFonts w:asciiTheme="minorHAnsi" w:hAnsiTheme="minorHAnsi" w:cstheme="minorHAnsi"/>
          <w:sz w:val="22"/>
          <w:szCs w:val="22"/>
        </w:rPr>
        <w:lastRenderedPageBreak/>
        <w:t>je-li Objednatel v prodlení se zaplacením ceny díla podle této smlouvy po dobu delší než 30 dní po dni splatnosti příslušné faktury, ačkoliv byl na své prodlení písemně upozorněn a přes toto písemné upozornění Objednatel nápravu neprovedl ve lhůtě do 10 dnů od doručení písemného upozornění;</w:t>
      </w:r>
    </w:p>
    <w:p w14:paraId="2DB19F64" w14:textId="562BFC08" w:rsidR="00A21740" w:rsidRPr="00FF668E" w:rsidRDefault="00460EF0">
      <w:pPr>
        <w:pStyle w:val="Odstavecseseznamem"/>
        <w:numPr>
          <w:ilvl w:val="0"/>
          <w:numId w:val="21"/>
        </w:numPr>
        <w:jc w:val="both"/>
        <w:rPr>
          <w:rFonts w:asciiTheme="minorHAnsi" w:hAnsiTheme="minorHAnsi" w:cstheme="minorHAnsi"/>
          <w:sz w:val="22"/>
          <w:szCs w:val="22"/>
        </w:rPr>
      </w:pPr>
      <w:r w:rsidRPr="00FF668E">
        <w:rPr>
          <w:rFonts w:asciiTheme="minorHAnsi" w:hAnsiTheme="minorHAnsi" w:cstheme="minorHAnsi"/>
          <w:sz w:val="22"/>
          <w:szCs w:val="22"/>
        </w:rPr>
        <w:t xml:space="preserve">jestliže Zhotovitel provede dílo, které nebude mít vlastnosti deklarované Zhotovitelem v této smlouvě, resp. v nabídce </w:t>
      </w:r>
      <w:r w:rsidR="00B23F94">
        <w:rPr>
          <w:rFonts w:asciiTheme="minorHAnsi" w:hAnsiTheme="minorHAnsi" w:cstheme="minorHAnsi"/>
          <w:sz w:val="22"/>
          <w:szCs w:val="22"/>
        </w:rPr>
        <w:t>do výběrového</w:t>
      </w:r>
      <w:r w:rsidRPr="00FF668E">
        <w:rPr>
          <w:rFonts w:asciiTheme="minorHAnsi" w:hAnsiTheme="minorHAnsi" w:cstheme="minorHAnsi"/>
          <w:sz w:val="22"/>
          <w:szCs w:val="22"/>
        </w:rPr>
        <w:t xml:space="preserve"> řízení, na jehož základě byla tato smlouva uzavřena;</w:t>
      </w:r>
    </w:p>
    <w:p w14:paraId="37F28DA2" w14:textId="3501CDF5" w:rsidR="00A21740" w:rsidRPr="00517FAF" w:rsidRDefault="00460EF0" w:rsidP="00FD5852">
      <w:pPr>
        <w:pStyle w:val="Odstavecseseznamem"/>
        <w:numPr>
          <w:ilvl w:val="0"/>
          <w:numId w:val="21"/>
        </w:numPr>
        <w:jc w:val="both"/>
        <w:rPr>
          <w:rFonts w:asciiTheme="minorHAnsi" w:eastAsiaTheme="minorHAnsi" w:hAnsiTheme="minorHAnsi" w:cstheme="minorHAnsi"/>
          <w:sz w:val="22"/>
          <w:szCs w:val="22"/>
          <w:lang w:eastAsia="en-US"/>
        </w:rPr>
      </w:pPr>
      <w:r w:rsidRPr="00FF668E">
        <w:rPr>
          <w:rFonts w:asciiTheme="minorHAnsi" w:hAnsiTheme="minorHAnsi" w:cstheme="minorHAnsi"/>
          <w:sz w:val="22"/>
          <w:szCs w:val="22"/>
        </w:rPr>
        <w:t>jestliže Zhotovitel provede dílo, které je k újmě Objednatele zatíženo právy třetích osob.</w:t>
      </w:r>
    </w:p>
    <w:p w14:paraId="738B7A52" w14:textId="77777777" w:rsidR="0096486D" w:rsidRPr="00FF668E" w:rsidRDefault="0096486D" w:rsidP="00517FAF">
      <w:pPr>
        <w:pStyle w:val="Odstavecseseznamem"/>
        <w:numPr>
          <w:ilvl w:val="0"/>
          <w:numId w:val="0"/>
        </w:numPr>
        <w:ind w:left="720"/>
        <w:jc w:val="both"/>
        <w:rPr>
          <w:rFonts w:asciiTheme="minorHAnsi" w:eastAsiaTheme="minorHAnsi" w:hAnsiTheme="minorHAnsi" w:cstheme="minorHAnsi"/>
          <w:sz w:val="22"/>
          <w:szCs w:val="22"/>
          <w:lang w:eastAsia="en-US"/>
        </w:rPr>
      </w:pPr>
    </w:p>
    <w:p w14:paraId="6F304EAC" w14:textId="77777777" w:rsidR="00A21740" w:rsidRPr="00FF668E"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Objednatel je rovněž oprávněn odstoupit od smlouvy v případě, že:</w:t>
      </w:r>
    </w:p>
    <w:p w14:paraId="2B471FFC" w14:textId="0F00C603" w:rsidR="00A21740" w:rsidRPr="00FF668E" w:rsidRDefault="00460EF0">
      <w:pPr>
        <w:pStyle w:val="Odstavecseseznamem"/>
        <w:numPr>
          <w:ilvl w:val="0"/>
          <w:numId w:val="22"/>
        </w:numPr>
        <w:jc w:val="both"/>
        <w:rPr>
          <w:rFonts w:asciiTheme="minorHAnsi" w:hAnsiTheme="minorHAnsi" w:cstheme="minorHAnsi"/>
          <w:sz w:val="22"/>
          <w:szCs w:val="22"/>
        </w:rPr>
      </w:pPr>
      <w:r w:rsidRPr="00FF668E">
        <w:rPr>
          <w:rFonts w:asciiTheme="minorHAnsi" w:hAnsiTheme="minorHAnsi" w:cstheme="minorHAnsi"/>
          <w:sz w:val="22"/>
          <w:szCs w:val="22"/>
        </w:rPr>
        <w:t>bude zahájeno insolvenční řízení proti Zhotoviteli, v insolvenčním řízení bude zjištěn úpadek Zhotovitele nebo insolvenční návrh bude zamítnut pro nedostatek majetku Zhotovitele v souladu se zněním zákona č. 182/2006 Sb., o úpadku a způsobech jeho řešení (insolvenční zákon), ve znění pozdějších předpisů,</w:t>
      </w:r>
    </w:p>
    <w:p w14:paraId="62A2D7FE" w14:textId="77777777" w:rsidR="00A21740" w:rsidRPr="00FF668E" w:rsidRDefault="00460EF0">
      <w:pPr>
        <w:pStyle w:val="Odstavecseseznamem"/>
        <w:numPr>
          <w:ilvl w:val="0"/>
          <w:numId w:val="22"/>
        </w:numPr>
        <w:jc w:val="both"/>
        <w:rPr>
          <w:rFonts w:asciiTheme="minorHAnsi" w:hAnsiTheme="minorHAnsi" w:cstheme="minorHAnsi"/>
          <w:sz w:val="22"/>
          <w:szCs w:val="22"/>
        </w:rPr>
      </w:pPr>
      <w:r w:rsidRPr="00FF668E">
        <w:rPr>
          <w:rFonts w:asciiTheme="minorHAnsi" w:hAnsiTheme="minorHAnsi" w:cstheme="minorHAnsi"/>
          <w:sz w:val="22"/>
          <w:szCs w:val="22"/>
        </w:rPr>
        <w:t>Objednatel je rovněž oprávněn odstoupit od Smlouvy v případě, že Zhotovitel vstoupí do likvidace; nebo</w:t>
      </w:r>
    </w:p>
    <w:p w14:paraId="216E7DDA" w14:textId="7907A1C0" w:rsidR="00A21740" w:rsidRPr="00FF668E" w:rsidRDefault="00460EF0" w:rsidP="00324A3A">
      <w:pPr>
        <w:pStyle w:val="Odstavecseseznamem"/>
        <w:numPr>
          <w:ilvl w:val="0"/>
          <w:numId w:val="22"/>
        </w:numPr>
        <w:jc w:val="both"/>
        <w:rPr>
          <w:rFonts w:asciiTheme="minorHAnsi" w:eastAsiaTheme="minorHAnsi" w:hAnsiTheme="minorHAnsi" w:cstheme="minorHAnsi"/>
          <w:sz w:val="22"/>
          <w:szCs w:val="22"/>
          <w:lang w:eastAsia="en-US"/>
        </w:rPr>
      </w:pPr>
      <w:r w:rsidRPr="00FF668E">
        <w:rPr>
          <w:rFonts w:asciiTheme="minorHAnsi" w:hAnsiTheme="minorHAnsi" w:cstheme="minorHAnsi"/>
          <w:sz w:val="22"/>
          <w:szCs w:val="22"/>
        </w:rPr>
        <w:t>proti Zhotoviteli je zahájeno trestní stíhání pro trestný čin podle zákona č. 418/2011 Sb., o trestní odpovědnosti právnických osob, ve znění pozdějších předpisů.</w:t>
      </w:r>
    </w:p>
    <w:p w14:paraId="26DEDED3" w14:textId="2BB9232E" w:rsidR="00A21740" w:rsidRPr="00FF668E" w:rsidRDefault="00A21740">
      <w:pPr>
        <w:pStyle w:val="Odstavecseseznamem"/>
        <w:numPr>
          <w:ilvl w:val="0"/>
          <w:numId w:val="0"/>
        </w:numPr>
        <w:ind w:left="1437"/>
        <w:jc w:val="both"/>
        <w:rPr>
          <w:rFonts w:asciiTheme="minorHAnsi" w:hAnsiTheme="minorHAnsi" w:cstheme="minorHAnsi"/>
          <w:strike/>
          <w:sz w:val="22"/>
          <w:szCs w:val="22"/>
        </w:rPr>
      </w:pPr>
    </w:p>
    <w:p w14:paraId="4F171B32" w14:textId="77777777" w:rsidR="00A21740" w:rsidRPr="00FF668E"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Odstoupení od smlouvy musí být učiněno v písemné formě a nabývá účinnosti dnem jeho doručení druhé smluvní straně.</w:t>
      </w:r>
    </w:p>
    <w:p w14:paraId="447B1F23" w14:textId="77777777" w:rsidR="00A21740" w:rsidRPr="00FF668E" w:rsidRDefault="00A21740">
      <w:pPr>
        <w:pStyle w:val="Odstavecseseznamem"/>
        <w:numPr>
          <w:ilvl w:val="0"/>
          <w:numId w:val="0"/>
        </w:numPr>
        <w:ind w:left="360"/>
        <w:jc w:val="both"/>
        <w:rPr>
          <w:rFonts w:asciiTheme="minorHAnsi" w:eastAsiaTheme="minorHAnsi" w:hAnsiTheme="minorHAnsi" w:cstheme="minorHAnsi"/>
          <w:sz w:val="22"/>
          <w:szCs w:val="22"/>
          <w:lang w:eastAsia="en-US"/>
        </w:rPr>
      </w:pPr>
    </w:p>
    <w:p w14:paraId="4266509D" w14:textId="35D94AF9" w:rsidR="00A21740" w:rsidRPr="00FF668E"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Odstoupením od smlouvy</w:t>
      </w:r>
      <w:r w:rsidR="00324A3A" w:rsidRPr="00FF668E">
        <w:rPr>
          <w:rFonts w:asciiTheme="minorHAnsi" w:eastAsiaTheme="minorHAnsi" w:hAnsiTheme="minorHAnsi" w:cstheme="minorHAnsi"/>
          <w:sz w:val="22"/>
          <w:szCs w:val="22"/>
          <w:lang w:eastAsia="en-US"/>
        </w:rPr>
        <w:t xml:space="preserve"> </w:t>
      </w:r>
      <w:r w:rsidRPr="00FF668E">
        <w:rPr>
          <w:rFonts w:asciiTheme="minorHAnsi" w:eastAsiaTheme="minorHAnsi" w:hAnsiTheme="minorHAnsi" w:cstheme="minorHAnsi"/>
          <w:sz w:val="22"/>
          <w:szCs w:val="22"/>
          <w:lang w:eastAsia="en-US"/>
        </w:rPr>
        <w:t xml:space="preserve">nejsou dotčena práva a povinnosti založená touto smlouvou, která mají podle této smlouvy nebo na základě své povahy trvat i po jejím skončení, zejména ustanovení této smlouvy o odpovědnosti za škodu (škoda může spočívat i v nákladech vynaložených Objednatelem na realizaci nového </w:t>
      </w:r>
      <w:r w:rsidR="003856EE">
        <w:rPr>
          <w:rFonts w:asciiTheme="minorHAnsi" w:eastAsiaTheme="minorHAnsi" w:hAnsiTheme="minorHAnsi" w:cstheme="minorHAnsi"/>
          <w:sz w:val="22"/>
          <w:szCs w:val="22"/>
          <w:lang w:eastAsia="en-US"/>
        </w:rPr>
        <w:t>výběrového</w:t>
      </w:r>
      <w:r w:rsidRPr="00FF668E">
        <w:rPr>
          <w:rFonts w:asciiTheme="minorHAnsi" w:eastAsiaTheme="minorHAnsi" w:hAnsiTheme="minorHAnsi" w:cstheme="minorHAnsi"/>
          <w:sz w:val="22"/>
          <w:szCs w:val="22"/>
          <w:lang w:eastAsia="en-US"/>
        </w:rPr>
        <w:t xml:space="preserve"> řízení), o sankcích včetně smluvních pokut, o ochraně osobních údajů a důvěrných informací.</w:t>
      </w:r>
    </w:p>
    <w:p w14:paraId="6A2F7B23" w14:textId="77777777" w:rsidR="00A21740" w:rsidRPr="00FF668E" w:rsidRDefault="00A21740">
      <w:pPr>
        <w:pStyle w:val="MNETnormln"/>
        <w:spacing w:after="0"/>
        <w:jc w:val="both"/>
        <w:rPr>
          <w:rFonts w:asciiTheme="minorHAnsi" w:hAnsiTheme="minorHAnsi" w:cstheme="minorHAnsi"/>
          <w:sz w:val="22"/>
        </w:rPr>
      </w:pPr>
    </w:p>
    <w:p w14:paraId="3A93E154" w14:textId="77777777" w:rsidR="00A21740" w:rsidRPr="00FF668E" w:rsidRDefault="00A21740">
      <w:pPr>
        <w:pStyle w:val="MNETnormln"/>
        <w:spacing w:after="0"/>
        <w:jc w:val="center"/>
        <w:rPr>
          <w:rFonts w:asciiTheme="minorHAnsi" w:hAnsiTheme="minorHAnsi" w:cstheme="minorHAnsi"/>
          <w:b/>
          <w:bCs/>
          <w:sz w:val="22"/>
        </w:rPr>
      </w:pPr>
    </w:p>
    <w:p w14:paraId="563837C5" w14:textId="77777777" w:rsidR="00A21740" w:rsidRPr="00F82BB2" w:rsidRDefault="00460EF0">
      <w:pPr>
        <w:pStyle w:val="MNETnormln"/>
        <w:numPr>
          <w:ilvl w:val="0"/>
          <w:numId w:val="5"/>
        </w:numPr>
        <w:spacing w:after="0"/>
        <w:ind w:left="351" w:hanging="357"/>
        <w:jc w:val="center"/>
        <w:rPr>
          <w:rFonts w:asciiTheme="minorHAnsi" w:hAnsiTheme="minorHAnsi" w:cstheme="minorHAnsi"/>
          <w:b/>
          <w:bCs/>
          <w:sz w:val="24"/>
          <w:szCs w:val="24"/>
        </w:rPr>
      </w:pPr>
      <w:r w:rsidRPr="00F82BB2">
        <w:rPr>
          <w:rFonts w:asciiTheme="minorHAnsi" w:hAnsiTheme="minorHAnsi" w:cstheme="minorHAnsi"/>
          <w:b/>
          <w:bCs/>
          <w:sz w:val="24"/>
          <w:szCs w:val="24"/>
        </w:rPr>
        <w:t>OCHRANA INFORMACÍ</w:t>
      </w:r>
    </w:p>
    <w:p w14:paraId="45C05BC1" w14:textId="77777777" w:rsidR="00A21740" w:rsidRPr="00D331CE" w:rsidRDefault="00A21740">
      <w:pPr>
        <w:pStyle w:val="MNETnormln"/>
        <w:spacing w:after="0"/>
        <w:ind w:left="351"/>
        <w:jc w:val="both"/>
        <w:rPr>
          <w:rFonts w:asciiTheme="minorHAnsi" w:hAnsiTheme="minorHAnsi" w:cstheme="minorHAnsi"/>
          <w:b/>
          <w:bCs/>
          <w:sz w:val="12"/>
          <w:szCs w:val="12"/>
        </w:rPr>
      </w:pPr>
    </w:p>
    <w:p w14:paraId="7F8CD71F" w14:textId="77777777" w:rsidR="00A21740" w:rsidRPr="00FF668E" w:rsidRDefault="00460EF0">
      <w:pPr>
        <w:pStyle w:val="MNETnormln"/>
        <w:numPr>
          <w:ilvl w:val="1"/>
          <w:numId w:val="5"/>
        </w:numPr>
        <w:spacing w:after="0"/>
        <w:jc w:val="both"/>
        <w:rPr>
          <w:rFonts w:asciiTheme="minorHAnsi" w:hAnsiTheme="minorHAnsi" w:cstheme="minorHAnsi"/>
          <w:sz w:val="22"/>
        </w:rPr>
      </w:pPr>
      <w:r w:rsidRPr="00FF668E">
        <w:rPr>
          <w:rFonts w:asciiTheme="minorHAnsi" w:hAnsiTheme="minorHAnsi" w:cstheme="minorHAnsi"/>
          <w:sz w:val="22"/>
        </w:rPr>
        <w:t>Zhotovitel se zavazuje, že zachová jako citlivé informace a zprávy týkající se vnitřních záležitostí smluvních stran a předmětu plnění smlouvy, pokud by jejich zveřejnění mohlo poškodit druhou stranu. Povinnost poskytovat informace podle zákona č. 106/1999 Sb., o svobodném přístupu k informacím, ve znění pozdějších předpisů (dále jen „zákon“), není tímto ustanovením dotčena.</w:t>
      </w:r>
    </w:p>
    <w:p w14:paraId="5925C290" w14:textId="77777777" w:rsidR="00A21740" w:rsidRPr="00FF668E" w:rsidRDefault="00A21740">
      <w:pPr>
        <w:pStyle w:val="MNETnormln"/>
        <w:spacing w:after="0"/>
        <w:ind w:left="360"/>
        <w:jc w:val="both"/>
        <w:rPr>
          <w:rFonts w:asciiTheme="minorHAnsi" w:hAnsiTheme="minorHAnsi" w:cstheme="minorHAnsi"/>
          <w:sz w:val="22"/>
        </w:rPr>
      </w:pPr>
    </w:p>
    <w:p w14:paraId="18A5E35C" w14:textId="77777777" w:rsidR="00A21740" w:rsidRPr="00FF668E" w:rsidRDefault="00460EF0">
      <w:pPr>
        <w:pStyle w:val="MNETnormln"/>
        <w:numPr>
          <w:ilvl w:val="1"/>
          <w:numId w:val="5"/>
        </w:numPr>
        <w:spacing w:after="0"/>
        <w:jc w:val="both"/>
        <w:rPr>
          <w:rFonts w:asciiTheme="minorHAnsi" w:hAnsiTheme="minorHAnsi" w:cstheme="minorHAnsi"/>
          <w:sz w:val="22"/>
        </w:rPr>
      </w:pPr>
      <w:r w:rsidRPr="00FF668E">
        <w:rPr>
          <w:rFonts w:asciiTheme="minorHAnsi" w:hAnsiTheme="minorHAnsi" w:cstheme="minorHAnsi"/>
          <w:sz w:val="22"/>
        </w:rPr>
        <w:t>Smluvní strany budou považovat za citlivé informace a) jako citlivé označené, b) informace, u kterých se z povahy věci dá předpokládat, že se jedná o informace podléhající závazku mlčenlivosti nebo informace o Objednateli, které by mohly z povahy věci být považovány za citlivé a které se dozvědí v souvislosti s plněním této smlouvy.</w:t>
      </w:r>
    </w:p>
    <w:p w14:paraId="2F0FFA1E" w14:textId="77777777" w:rsidR="00A21740" w:rsidRPr="00FF668E" w:rsidRDefault="00A21740">
      <w:pPr>
        <w:pStyle w:val="MNETnormln"/>
        <w:spacing w:after="0"/>
        <w:ind w:left="360"/>
        <w:jc w:val="both"/>
        <w:rPr>
          <w:rFonts w:asciiTheme="minorHAnsi" w:hAnsiTheme="minorHAnsi" w:cstheme="minorHAnsi"/>
          <w:sz w:val="22"/>
        </w:rPr>
      </w:pPr>
    </w:p>
    <w:p w14:paraId="12FB257F" w14:textId="77777777" w:rsidR="00A21740" w:rsidRPr="00644C3C" w:rsidRDefault="00460EF0">
      <w:pPr>
        <w:pStyle w:val="MNETnormln"/>
        <w:numPr>
          <w:ilvl w:val="1"/>
          <w:numId w:val="5"/>
        </w:numPr>
        <w:spacing w:after="0"/>
        <w:jc w:val="both"/>
        <w:rPr>
          <w:rFonts w:asciiTheme="minorHAnsi" w:hAnsiTheme="minorHAnsi" w:cstheme="minorHAnsi"/>
          <w:b/>
          <w:bCs/>
          <w:sz w:val="22"/>
        </w:rPr>
      </w:pPr>
      <w:r w:rsidRPr="00644C3C">
        <w:rPr>
          <w:rFonts w:asciiTheme="minorHAnsi" w:hAnsiTheme="minorHAnsi" w:cstheme="minorHAnsi"/>
          <w:b/>
          <w:bCs/>
          <w:sz w:val="22"/>
        </w:rPr>
        <w:t>Jako citlivé informace jsou v okamžiku uzavření této smlouvy výslovně označeny následující dokumenty:</w:t>
      </w:r>
    </w:p>
    <w:p w14:paraId="1858AFED" w14:textId="4B105773" w:rsidR="00A21740" w:rsidRPr="00644C3C" w:rsidRDefault="00460EF0">
      <w:pPr>
        <w:pStyle w:val="MNETnormln"/>
        <w:numPr>
          <w:ilvl w:val="0"/>
          <w:numId w:val="25"/>
        </w:numPr>
        <w:spacing w:after="0"/>
        <w:jc w:val="both"/>
        <w:rPr>
          <w:rFonts w:asciiTheme="minorHAnsi" w:hAnsiTheme="minorHAnsi" w:cstheme="minorHAnsi"/>
          <w:b/>
          <w:bCs/>
          <w:sz w:val="22"/>
        </w:rPr>
      </w:pPr>
      <w:r w:rsidRPr="00644C3C">
        <w:rPr>
          <w:rFonts w:asciiTheme="minorHAnsi" w:hAnsiTheme="minorHAnsi" w:cstheme="minorHAnsi"/>
          <w:b/>
          <w:bCs/>
          <w:sz w:val="22"/>
        </w:rPr>
        <w:t xml:space="preserve">Kompletní Dokumentace skutečného provedení stavby dle čl. </w:t>
      </w:r>
      <w:r w:rsidR="00E53F21" w:rsidRPr="00644C3C">
        <w:rPr>
          <w:rFonts w:asciiTheme="minorHAnsi" w:hAnsiTheme="minorHAnsi" w:cstheme="minorHAnsi"/>
          <w:b/>
          <w:bCs/>
          <w:sz w:val="22"/>
        </w:rPr>
        <w:t>7</w:t>
      </w:r>
      <w:r w:rsidRPr="00644C3C">
        <w:rPr>
          <w:rFonts w:asciiTheme="minorHAnsi" w:hAnsiTheme="minorHAnsi" w:cstheme="minorHAnsi"/>
          <w:b/>
          <w:bCs/>
          <w:sz w:val="22"/>
        </w:rPr>
        <w:t>,</w:t>
      </w:r>
      <w:r w:rsidR="00725656" w:rsidRPr="00644C3C">
        <w:rPr>
          <w:rFonts w:asciiTheme="minorHAnsi" w:hAnsiTheme="minorHAnsi" w:cstheme="minorHAnsi"/>
          <w:b/>
          <w:bCs/>
          <w:sz w:val="22"/>
        </w:rPr>
        <w:t xml:space="preserve"> </w:t>
      </w:r>
      <w:r w:rsidR="007F2574" w:rsidRPr="00644C3C">
        <w:rPr>
          <w:rFonts w:asciiTheme="minorHAnsi" w:hAnsiTheme="minorHAnsi" w:cstheme="minorHAnsi"/>
          <w:b/>
          <w:bCs/>
          <w:sz w:val="22"/>
        </w:rPr>
        <w:t xml:space="preserve">jejíž vytvoření je </w:t>
      </w:r>
      <w:r w:rsidRPr="00644C3C">
        <w:rPr>
          <w:rFonts w:asciiTheme="minorHAnsi" w:hAnsiTheme="minorHAnsi" w:cstheme="minorHAnsi"/>
          <w:b/>
          <w:bCs/>
          <w:sz w:val="22"/>
        </w:rPr>
        <w:t>součástí plnění dle této smlouvy</w:t>
      </w:r>
      <w:r w:rsidR="00725656" w:rsidRPr="00644C3C">
        <w:rPr>
          <w:rFonts w:asciiTheme="minorHAnsi" w:hAnsiTheme="minorHAnsi" w:cstheme="minorHAnsi"/>
          <w:b/>
          <w:bCs/>
          <w:sz w:val="22"/>
        </w:rPr>
        <w:t>.</w:t>
      </w:r>
    </w:p>
    <w:p w14:paraId="30DE743C" w14:textId="645014B8" w:rsidR="004B6F48" w:rsidRPr="00644C3C" w:rsidRDefault="004B6F48">
      <w:pPr>
        <w:pStyle w:val="MNETnormln"/>
        <w:numPr>
          <w:ilvl w:val="0"/>
          <w:numId w:val="25"/>
        </w:numPr>
        <w:spacing w:after="0"/>
        <w:jc w:val="both"/>
        <w:rPr>
          <w:rFonts w:asciiTheme="minorHAnsi" w:hAnsiTheme="minorHAnsi" w:cstheme="minorHAnsi"/>
          <w:b/>
          <w:bCs/>
          <w:sz w:val="22"/>
        </w:rPr>
      </w:pPr>
      <w:r w:rsidRPr="00644C3C">
        <w:rPr>
          <w:rFonts w:asciiTheme="minorHAnsi" w:hAnsiTheme="minorHAnsi" w:cstheme="minorHAnsi"/>
          <w:b/>
          <w:bCs/>
          <w:sz w:val="22"/>
        </w:rPr>
        <w:t xml:space="preserve">Část přílohy č. 2 </w:t>
      </w:r>
      <w:r w:rsidR="00BC2A51" w:rsidRPr="00644C3C">
        <w:rPr>
          <w:rFonts w:asciiTheme="minorHAnsi" w:hAnsiTheme="minorHAnsi" w:cstheme="minorHAnsi"/>
          <w:b/>
          <w:bCs/>
          <w:sz w:val="22"/>
        </w:rPr>
        <w:t xml:space="preserve">Smlouvy </w:t>
      </w:r>
      <w:r w:rsidR="00997F0F" w:rsidRPr="00644C3C">
        <w:rPr>
          <w:rFonts w:asciiTheme="minorHAnsi" w:hAnsiTheme="minorHAnsi" w:cstheme="minorHAnsi"/>
          <w:b/>
          <w:bCs/>
          <w:sz w:val="22"/>
        </w:rPr>
        <w:t>– projektová dokumentace pro provedení</w:t>
      </w:r>
      <w:r w:rsidR="00B8664A" w:rsidRPr="00644C3C">
        <w:rPr>
          <w:rFonts w:asciiTheme="minorHAnsi" w:hAnsiTheme="minorHAnsi" w:cstheme="minorHAnsi"/>
          <w:b/>
          <w:bCs/>
          <w:sz w:val="22"/>
        </w:rPr>
        <w:t xml:space="preserve"> stavby v rozsahu vymezeném v zadávacích podmínkách p</w:t>
      </w:r>
      <w:r w:rsidR="00997F0F" w:rsidRPr="00644C3C">
        <w:rPr>
          <w:rFonts w:asciiTheme="minorHAnsi" w:hAnsiTheme="minorHAnsi" w:cstheme="minorHAnsi"/>
          <w:b/>
          <w:bCs/>
          <w:sz w:val="22"/>
        </w:rPr>
        <w:t>říslušné veřejné zakázky</w:t>
      </w:r>
      <w:r w:rsidR="00B35526">
        <w:rPr>
          <w:rFonts w:asciiTheme="minorHAnsi" w:hAnsiTheme="minorHAnsi" w:cstheme="minorHAnsi"/>
          <w:b/>
          <w:bCs/>
          <w:sz w:val="22"/>
        </w:rPr>
        <w:t xml:space="preserve"> (podléhající uzavřené NDA)</w:t>
      </w:r>
      <w:r w:rsidR="00641D75" w:rsidRPr="00644C3C">
        <w:rPr>
          <w:rFonts w:asciiTheme="minorHAnsi" w:hAnsiTheme="minorHAnsi" w:cstheme="minorHAnsi"/>
          <w:b/>
          <w:bCs/>
          <w:sz w:val="22"/>
        </w:rPr>
        <w:t>.</w:t>
      </w:r>
    </w:p>
    <w:p w14:paraId="1D61CB1A" w14:textId="77777777" w:rsidR="00A21740" w:rsidRPr="00FF668E" w:rsidRDefault="00A21740">
      <w:pPr>
        <w:pStyle w:val="MNETnormln"/>
        <w:spacing w:after="0"/>
        <w:ind w:left="360"/>
        <w:jc w:val="both"/>
        <w:rPr>
          <w:rFonts w:asciiTheme="minorHAnsi" w:hAnsiTheme="minorHAnsi" w:cstheme="minorHAnsi"/>
          <w:sz w:val="22"/>
        </w:rPr>
      </w:pPr>
    </w:p>
    <w:p w14:paraId="4BB95A2B" w14:textId="77777777" w:rsidR="00A21740" w:rsidRPr="00FF668E" w:rsidRDefault="00460EF0">
      <w:pPr>
        <w:pStyle w:val="MNETnormln"/>
        <w:numPr>
          <w:ilvl w:val="1"/>
          <w:numId w:val="5"/>
        </w:numPr>
        <w:spacing w:after="0"/>
        <w:jc w:val="both"/>
        <w:rPr>
          <w:rFonts w:asciiTheme="minorHAnsi" w:hAnsiTheme="minorHAnsi" w:cstheme="minorHAnsi"/>
          <w:sz w:val="22"/>
        </w:rPr>
      </w:pPr>
      <w:r w:rsidRPr="00FF668E">
        <w:rPr>
          <w:rFonts w:asciiTheme="minorHAnsi" w:hAnsiTheme="minorHAnsi" w:cstheme="minorHAnsi"/>
          <w:sz w:val="22"/>
        </w:rPr>
        <w:t>Smluvní strany se zavazují, že neuvolní třetí osobě informace druhé strany bez jejího souhlasu, a to v jakékoliv formě, a že podniknou všechny nezbytné kroky k zabezpečení těchto informací. Závazek mlčenlivosti a ochrany citlivých informací zůstává v platnosti po dobu 5 let po ukončení trvání smlouvy.</w:t>
      </w:r>
    </w:p>
    <w:p w14:paraId="20C50687" w14:textId="77777777" w:rsidR="00A21740" w:rsidRPr="00FF668E" w:rsidRDefault="00A21740">
      <w:pPr>
        <w:pStyle w:val="MNETnormln"/>
        <w:spacing w:after="0"/>
        <w:ind w:left="360"/>
        <w:jc w:val="both"/>
        <w:rPr>
          <w:rFonts w:asciiTheme="minorHAnsi" w:hAnsiTheme="minorHAnsi" w:cstheme="minorHAnsi"/>
          <w:sz w:val="22"/>
        </w:rPr>
      </w:pPr>
    </w:p>
    <w:p w14:paraId="419839E4" w14:textId="77777777" w:rsidR="00A21740" w:rsidRPr="00FF668E" w:rsidRDefault="00460EF0">
      <w:pPr>
        <w:pStyle w:val="MNETnormln"/>
        <w:numPr>
          <w:ilvl w:val="1"/>
          <w:numId w:val="5"/>
        </w:numPr>
        <w:spacing w:after="0"/>
        <w:jc w:val="both"/>
        <w:rPr>
          <w:rFonts w:asciiTheme="minorHAnsi" w:hAnsiTheme="minorHAnsi" w:cstheme="minorHAnsi"/>
          <w:sz w:val="22"/>
        </w:rPr>
      </w:pPr>
      <w:r w:rsidRPr="00FF668E">
        <w:rPr>
          <w:rFonts w:asciiTheme="minorHAnsi" w:hAnsiTheme="minorHAnsi" w:cstheme="minorHAnsi"/>
          <w:sz w:val="22"/>
        </w:rPr>
        <w:lastRenderedPageBreak/>
        <w:t>Zhotovitel je povinen zabezpečit veškeré podklady, mající charakter citlivé informace poskytnuté mu Objednatelem, proti odcizení nebo jinému zneužití.</w:t>
      </w:r>
    </w:p>
    <w:p w14:paraId="07F1B94C" w14:textId="77777777" w:rsidR="00A21740" w:rsidRPr="00FF668E" w:rsidRDefault="00460EF0">
      <w:pPr>
        <w:pStyle w:val="MNETnormln"/>
        <w:spacing w:after="0"/>
        <w:ind w:left="360"/>
        <w:jc w:val="both"/>
        <w:rPr>
          <w:rFonts w:asciiTheme="minorHAnsi" w:hAnsiTheme="minorHAnsi" w:cstheme="minorHAnsi"/>
          <w:sz w:val="22"/>
        </w:rPr>
      </w:pPr>
      <w:r w:rsidRPr="00FF668E">
        <w:rPr>
          <w:rFonts w:asciiTheme="minorHAnsi" w:hAnsiTheme="minorHAnsi" w:cstheme="minorHAnsi"/>
          <w:sz w:val="22"/>
        </w:rPr>
        <w:t xml:space="preserve"> </w:t>
      </w:r>
    </w:p>
    <w:p w14:paraId="5F5E4770" w14:textId="77777777" w:rsidR="00A21740" w:rsidRPr="00FF668E" w:rsidRDefault="00460EF0">
      <w:pPr>
        <w:pStyle w:val="MNETnormln"/>
        <w:numPr>
          <w:ilvl w:val="1"/>
          <w:numId w:val="5"/>
        </w:numPr>
        <w:spacing w:after="0"/>
        <w:jc w:val="both"/>
        <w:rPr>
          <w:rFonts w:asciiTheme="minorHAnsi" w:hAnsiTheme="minorHAnsi" w:cstheme="minorHAnsi"/>
          <w:sz w:val="22"/>
        </w:rPr>
      </w:pPr>
      <w:r w:rsidRPr="00FF668E">
        <w:rPr>
          <w:rFonts w:asciiTheme="minorHAnsi" w:hAnsiTheme="minorHAnsi" w:cstheme="minorHAnsi"/>
          <w:sz w:val="22"/>
        </w:rPr>
        <w:t>Zhotovitel je povinen svého případného poddodavatele zavázat povinností mlčenlivosti a respektováním práv Objednatele nejméně ve stejném rozsahu, v jakém je v závazkovém vztahu zavázán sám.</w:t>
      </w:r>
    </w:p>
    <w:p w14:paraId="3EE781AF" w14:textId="77777777" w:rsidR="00A21740" w:rsidRPr="00FF668E" w:rsidRDefault="00A21740">
      <w:pPr>
        <w:pStyle w:val="MNETnormln"/>
        <w:spacing w:after="0"/>
        <w:ind w:left="360"/>
        <w:jc w:val="both"/>
        <w:rPr>
          <w:rFonts w:asciiTheme="minorHAnsi" w:hAnsiTheme="minorHAnsi" w:cstheme="minorHAnsi"/>
          <w:sz w:val="22"/>
        </w:rPr>
      </w:pPr>
    </w:p>
    <w:p w14:paraId="5266E2ED" w14:textId="77777777" w:rsidR="00A21740" w:rsidRPr="00FF668E" w:rsidRDefault="00460EF0">
      <w:pPr>
        <w:pStyle w:val="MNETnormln"/>
        <w:numPr>
          <w:ilvl w:val="1"/>
          <w:numId w:val="5"/>
        </w:numPr>
        <w:spacing w:after="0"/>
        <w:jc w:val="both"/>
        <w:rPr>
          <w:rFonts w:asciiTheme="minorHAnsi" w:hAnsiTheme="minorHAnsi" w:cstheme="minorHAnsi"/>
          <w:sz w:val="22"/>
        </w:rPr>
      </w:pPr>
      <w:r w:rsidRPr="00FF668E">
        <w:rPr>
          <w:rFonts w:asciiTheme="minorHAnsi" w:hAnsiTheme="minorHAnsi" w:cstheme="minorHAnsi"/>
          <w:sz w:val="22"/>
        </w:rPr>
        <w:t>V souvislosti s důvěrností informací bere Zhotovitel na vědomí, že je zákonnou povinností Objednatele uveřejnit celé znění této smlouvy včetně všech jejich případných dodatků a seznamu subdodavatelů v souladu se zákonem, pokud ze zákona nevyplývá něco jiného. Splnění této, jakož i dalších zákonných povinností Objednatele, není porušením důvěrnosti informací.</w:t>
      </w:r>
    </w:p>
    <w:p w14:paraId="6FB91DC7" w14:textId="77777777" w:rsidR="00A21740" w:rsidRPr="00FF668E"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Povinnost zachovávat mlčenlivost se nevztahuje na informace:</w:t>
      </w:r>
    </w:p>
    <w:p w14:paraId="2BB8592D" w14:textId="77777777" w:rsidR="00A21740" w:rsidRPr="00FF668E" w:rsidRDefault="00460EF0">
      <w:pPr>
        <w:pStyle w:val="Odstavecseseznamem"/>
        <w:numPr>
          <w:ilvl w:val="0"/>
          <w:numId w:val="23"/>
        </w:numPr>
        <w:jc w:val="both"/>
        <w:rPr>
          <w:rFonts w:asciiTheme="minorHAnsi" w:hAnsiTheme="minorHAnsi" w:cstheme="minorHAnsi"/>
          <w:sz w:val="22"/>
          <w:szCs w:val="22"/>
        </w:rPr>
      </w:pPr>
      <w:r w:rsidRPr="00FF668E">
        <w:rPr>
          <w:rFonts w:asciiTheme="minorHAnsi" w:hAnsiTheme="minorHAnsi" w:cstheme="minorHAnsi"/>
          <w:sz w:val="22"/>
          <w:szCs w:val="22"/>
        </w:rPr>
        <w:t>které jsou nebo se stanou všeobecně a veřejně přístupnými jinak, než porušením ustanovení tohoto odst. ze strany Zhotovitele,</w:t>
      </w:r>
    </w:p>
    <w:p w14:paraId="5A41CCD1" w14:textId="77777777" w:rsidR="00A21740" w:rsidRPr="00FF668E" w:rsidRDefault="00460EF0">
      <w:pPr>
        <w:pStyle w:val="Odstavecseseznamem"/>
        <w:numPr>
          <w:ilvl w:val="0"/>
          <w:numId w:val="23"/>
        </w:numPr>
        <w:jc w:val="both"/>
        <w:rPr>
          <w:rFonts w:asciiTheme="minorHAnsi" w:hAnsiTheme="minorHAnsi" w:cstheme="minorHAnsi"/>
          <w:sz w:val="22"/>
          <w:szCs w:val="22"/>
        </w:rPr>
      </w:pPr>
      <w:r w:rsidRPr="00FF668E">
        <w:rPr>
          <w:rFonts w:asciiTheme="minorHAnsi" w:hAnsiTheme="minorHAnsi" w:cstheme="minorHAnsi"/>
          <w:sz w:val="22"/>
          <w:szCs w:val="22"/>
        </w:rPr>
        <w:t>které jsou Zhotoviteli známy a byly mu volně k dispozici ještě před přijetím těchto informací od Objednatele,</w:t>
      </w:r>
    </w:p>
    <w:p w14:paraId="295B53FB" w14:textId="77777777" w:rsidR="00A21740" w:rsidRPr="00FF668E" w:rsidRDefault="00460EF0">
      <w:pPr>
        <w:pStyle w:val="Odstavecseseznamem"/>
        <w:numPr>
          <w:ilvl w:val="0"/>
          <w:numId w:val="23"/>
        </w:numPr>
        <w:jc w:val="both"/>
        <w:rPr>
          <w:rFonts w:asciiTheme="minorHAnsi" w:hAnsiTheme="minorHAnsi" w:cstheme="minorHAnsi"/>
          <w:sz w:val="22"/>
          <w:szCs w:val="22"/>
        </w:rPr>
      </w:pPr>
      <w:r w:rsidRPr="00FF668E">
        <w:rPr>
          <w:rFonts w:asciiTheme="minorHAnsi" w:hAnsiTheme="minorHAnsi" w:cstheme="minorHAnsi"/>
          <w:sz w:val="22"/>
          <w:szCs w:val="22"/>
        </w:rPr>
        <w:t>které budou následně Zhotoviteli sděleny bez závazku mlčenlivosti třetí stranou, jež rovněž není ve vztahu k nim nijak vázána,</w:t>
      </w:r>
    </w:p>
    <w:p w14:paraId="2FB186CC" w14:textId="77777777" w:rsidR="00A21740" w:rsidRPr="00FF668E" w:rsidRDefault="00460EF0">
      <w:pPr>
        <w:pStyle w:val="Odstavecseseznamem"/>
        <w:numPr>
          <w:ilvl w:val="0"/>
          <w:numId w:val="23"/>
        </w:numPr>
        <w:jc w:val="both"/>
        <w:rPr>
          <w:rFonts w:asciiTheme="minorHAnsi" w:eastAsiaTheme="minorHAnsi" w:hAnsiTheme="minorHAnsi" w:cstheme="minorHAnsi"/>
          <w:sz w:val="22"/>
          <w:szCs w:val="22"/>
          <w:lang w:eastAsia="en-US"/>
        </w:rPr>
      </w:pPr>
      <w:r w:rsidRPr="00FF668E">
        <w:rPr>
          <w:rFonts w:asciiTheme="minorHAnsi" w:hAnsiTheme="minorHAnsi" w:cstheme="minorHAnsi"/>
          <w:sz w:val="22"/>
          <w:szCs w:val="22"/>
        </w:rPr>
        <w:t>jejichž sdělení se vyžaduje ze zákona.</w:t>
      </w:r>
    </w:p>
    <w:p w14:paraId="488D05F1" w14:textId="77777777" w:rsidR="00A21740" w:rsidRPr="00FF668E" w:rsidRDefault="00A21740">
      <w:pPr>
        <w:pStyle w:val="Odstavecseseznamem"/>
        <w:numPr>
          <w:ilvl w:val="0"/>
          <w:numId w:val="0"/>
        </w:numPr>
        <w:ind w:left="720"/>
        <w:jc w:val="both"/>
        <w:rPr>
          <w:rFonts w:asciiTheme="minorHAnsi" w:eastAsiaTheme="minorHAnsi" w:hAnsiTheme="minorHAnsi" w:cstheme="minorHAnsi"/>
          <w:sz w:val="22"/>
          <w:szCs w:val="22"/>
          <w:lang w:eastAsia="en-US"/>
        </w:rPr>
      </w:pPr>
    </w:p>
    <w:p w14:paraId="6529D37A" w14:textId="4F2F1850" w:rsidR="00A21740" w:rsidRPr="00332C24" w:rsidRDefault="00460EF0">
      <w:pPr>
        <w:pStyle w:val="Odstavecseseznamem"/>
        <w:numPr>
          <w:ilvl w:val="1"/>
          <w:numId w:val="5"/>
        </w:numPr>
        <w:jc w:val="both"/>
        <w:rPr>
          <w:rFonts w:asciiTheme="minorHAnsi" w:eastAsiaTheme="minorHAnsi" w:hAnsiTheme="minorHAnsi" w:cstheme="minorHAnsi"/>
          <w:sz w:val="22"/>
          <w:szCs w:val="22"/>
          <w:lang w:eastAsia="en-US"/>
        </w:rPr>
      </w:pPr>
      <w:r w:rsidRPr="00332C24">
        <w:rPr>
          <w:rFonts w:asciiTheme="minorHAnsi" w:eastAsiaTheme="minorHAnsi" w:hAnsiTheme="minorHAnsi" w:cstheme="minorHAnsi"/>
          <w:sz w:val="22"/>
          <w:szCs w:val="22"/>
          <w:lang w:eastAsia="en-US"/>
        </w:rPr>
        <w:t>Za prokázané porušení povinnosti dle tohoto článku zaplatí Zhotovitel Objednateli smluvní pokutu ve výši 50 000 Kč za každé takové porušení</w:t>
      </w:r>
      <w:r w:rsidR="00E27243" w:rsidRPr="00332C24">
        <w:rPr>
          <w:rFonts w:asciiTheme="minorHAnsi" w:eastAsiaTheme="minorHAnsi" w:hAnsiTheme="minorHAnsi" w:cstheme="minorHAnsi"/>
          <w:sz w:val="22"/>
          <w:szCs w:val="22"/>
          <w:lang w:eastAsia="en-US"/>
        </w:rPr>
        <w:t xml:space="preserve">, pokud není v Dohodě o mlčenlivosti uzavřené mezi </w:t>
      </w:r>
      <w:r w:rsidR="00E02A60" w:rsidRPr="00332C24">
        <w:rPr>
          <w:rFonts w:asciiTheme="minorHAnsi" w:eastAsiaTheme="minorHAnsi" w:hAnsiTheme="minorHAnsi" w:cstheme="minorHAnsi"/>
          <w:sz w:val="22"/>
          <w:szCs w:val="22"/>
          <w:lang w:eastAsia="en-US"/>
        </w:rPr>
        <w:t>Objednatelem, jakožto zadavatelem veřejné zakázky, a Zhotovitelem, jakožto účastníkem výběrového řízení, uvedeno jinak</w:t>
      </w:r>
      <w:r w:rsidRPr="00332C24">
        <w:rPr>
          <w:rFonts w:asciiTheme="minorHAnsi" w:eastAsiaTheme="minorHAnsi" w:hAnsiTheme="minorHAnsi" w:cstheme="minorHAnsi"/>
          <w:sz w:val="22"/>
          <w:szCs w:val="22"/>
          <w:lang w:eastAsia="en-US"/>
        </w:rPr>
        <w:t>. Zaplacením smluvní pokuty není dotčeno právo Objednatele na uplatnění případného nároku na náhradu případně vzniklé škody.</w:t>
      </w:r>
    </w:p>
    <w:p w14:paraId="03052E26" w14:textId="77777777" w:rsidR="00CE5A9F" w:rsidRPr="00FF668E" w:rsidRDefault="00CE5A9F" w:rsidP="00CE5A9F">
      <w:pPr>
        <w:pStyle w:val="Odstavecseseznamem"/>
        <w:numPr>
          <w:ilvl w:val="0"/>
          <w:numId w:val="0"/>
        </w:numPr>
        <w:ind w:left="360"/>
        <w:jc w:val="both"/>
        <w:rPr>
          <w:rFonts w:asciiTheme="minorHAnsi" w:eastAsiaTheme="minorHAnsi" w:hAnsiTheme="minorHAnsi" w:cstheme="minorHAnsi"/>
          <w:sz w:val="22"/>
          <w:szCs w:val="22"/>
          <w:lang w:eastAsia="en-US"/>
        </w:rPr>
      </w:pPr>
    </w:p>
    <w:p w14:paraId="53E5EF35" w14:textId="77777777" w:rsidR="00A21740" w:rsidRPr="00FF668E" w:rsidRDefault="00A21740">
      <w:pPr>
        <w:pStyle w:val="MNETnormln"/>
        <w:spacing w:after="0"/>
        <w:jc w:val="both"/>
        <w:rPr>
          <w:rFonts w:asciiTheme="minorHAnsi" w:hAnsiTheme="minorHAnsi" w:cstheme="minorHAnsi"/>
          <w:b/>
          <w:bCs/>
          <w:sz w:val="22"/>
        </w:rPr>
      </w:pPr>
    </w:p>
    <w:p w14:paraId="3716A390" w14:textId="77777777" w:rsidR="00A21740" w:rsidRPr="00F82BB2" w:rsidRDefault="00460EF0">
      <w:pPr>
        <w:pStyle w:val="MNETnormln"/>
        <w:numPr>
          <w:ilvl w:val="0"/>
          <w:numId w:val="5"/>
        </w:numPr>
        <w:ind w:left="351" w:hanging="357"/>
        <w:jc w:val="center"/>
        <w:rPr>
          <w:rFonts w:asciiTheme="minorHAnsi" w:hAnsiTheme="minorHAnsi" w:cstheme="minorHAnsi"/>
          <w:b/>
          <w:bCs/>
          <w:sz w:val="24"/>
          <w:szCs w:val="24"/>
        </w:rPr>
      </w:pPr>
      <w:r w:rsidRPr="00F82BB2">
        <w:rPr>
          <w:rFonts w:asciiTheme="minorHAnsi" w:hAnsiTheme="minorHAnsi" w:cstheme="minorHAnsi"/>
          <w:b/>
          <w:bCs/>
          <w:sz w:val="24"/>
          <w:szCs w:val="24"/>
        </w:rPr>
        <w:t>ZÁVĚREČNÁ USTANOVENÍ</w:t>
      </w:r>
    </w:p>
    <w:p w14:paraId="7A8DA6F2" w14:textId="51732B49" w:rsidR="00A21740" w:rsidRPr="00FF668E" w:rsidRDefault="00460EF0">
      <w:pPr>
        <w:pStyle w:val="MNETnormln"/>
        <w:numPr>
          <w:ilvl w:val="1"/>
          <w:numId w:val="5"/>
        </w:numPr>
        <w:spacing w:after="0"/>
        <w:jc w:val="both"/>
        <w:rPr>
          <w:rFonts w:asciiTheme="minorHAnsi" w:hAnsiTheme="minorHAnsi" w:cstheme="minorHAnsi"/>
          <w:sz w:val="22"/>
        </w:rPr>
      </w:pPr>
      <w:r w:rsidRPr="00FF668E">
        <w:rPr>
          <w:rFonts w:asciiTheme="minorHAnsi" w:hAnsiTheme="minorHAnsi" w:cstheme="minorHAnsi"/>
          <w:sz w:val="22"/>
        </w:rPr>
        <w:t>Smluvní strany po vzájemné dohodě</w:t>
      </w:r>
      <w:r w:rsidR="008B4E88" w:rsidRPr="00FF668E">
        <w:rPr>
          <w:rFonts w:asciiTheme="minorHAnsi" w:hAnsiTheme="minorHAnsi" w:cstheme="minorHAnsi"/>
          <w:sz w:val="22"/>
        </w:rPr>
        <w:t xml:space="preserve"> </w:t>
      </w:r>
      <w:r w:rsidRPr="00FF668E">
        <w:rPr>
          <w:rFonts w:asciiTheme="minorHAnsi" w:hAnsiTheme="minorHAnsi" w:cstheme="minorHAnsi"/>
          <w:sz w:val="22"/>
        </w:rPr>
        <w:t>vylučují použití ustanovení § 1765 odst.1, §</w:t>
      </w:r>
      <w:r w:rsidR="008B4E88" w:rsidRPr="00FF668E">
        <w:rPr>
          <w:rFonts w:asciiTheme="minorHAnsi" w:hAnsiTheme="minorHAnsi" w:cstheme="minorHAnsi"/>
          <w:sz w:val="22"/>
        </w:rPr>
        <w:t xml:space="preserve"> </w:t>
      </w:r>
      <w:r w:rsidRPr="00FF668E">
        <w:rPr>
          <w:rFonts w:asciiTheme="minorHAnsi" w:hAnsiTheme="minorHAnsi" w:cstheme="minorHAnsi"/>
          <w:sz w:val="22"/>
        </w:rPr>
        <w:t>1766 a §</w:t>
      </w:r>
      <w:r w:rsidR="008B4E88" w:rsidRPr="00FF668E">
        <w:rPr>
          <w:rFonts w:asciiTheme="minorHAnsi" w:hAnsiTheme="minorHAnsi" w:cstheme="minorHAnsi"/>
          <w:sz w:val="22"/>
        </w:rPr>
        <w:t xml:space="preserve"> </w:t>
      </w:r>
      <w:r w:rsidRPr="00FF668E">
        <w:rPr>
          <w:rFonts w:asciiTheme="minorHAnsi" w:hAnsiTheme="minorHAnsi" w:cstheme="minorHAnsi"/>
          <w:sz w:val="22"/>
        </w:rPr>
        <w:t xml:space="preserve">2050 </w:t>
      </w:r>
      <w:proofErr w:type="spellStart"/>
      <w:r w:rsidR="001B23E4">
        <w:rPr>
          <w:rFonts w:asciiTheme="minorHAnsi" w:hAnsiTheme="minorHAnsi" w:cstheme="minorHAnsi"/>
          <w:sz w:val="22"/>
        </w:rPr>
        <w:t>ObčZ</w:t>
      </w:r>
      <w:proofErr w:type="spellEnd"/>
      <w:r w:rsidR="001B23E4">
        <w:rPr>
          <w:rFonts w:asciiTheme="minorHAnsi" w:hAnsiTheme="minorHAnsi" w:cstheme="minorHAnsi"/>
          <w:sz w:val="22"/>
        </w:rPr>
        <w:t>.</w:t>
      </w:r>
    </w:p>
    <w:p w14:paraId="73ABF105" w14:textId="77777777" w:rsidR="00A21740" w:rsidRPr="00FF668E" w:rsidRDefault="00A21740">
      <w:pPr>
        <w:pStyle w:val="MNETnormln"/>
        <w:spacing w:after="0"/>
        <w:jc w:val="both"/>
        <w:rPr>
          <w:rFonts w:asciiTheme="minorHAnsi" w:hAnsiTheme="minorHAnsi" w:cstheme="minorHAnsi"/>
          <w:sz w:val="22"/>
        </w:rPr>
      </w:pPr>
    </w:p>
    <w:p w14:paraId="264A31F9" w14:textId="77777777" w:rsidR="00A21740" w:rsidRPr="00FF668E"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Smluvní strany se dohodly, že nejsou oprávněny převést práva a povinnosti z této smlouvy na třetí osobu bez předchozího písemného souhlasu druhé smluvní strany.</w:t>
      </w:r>
    </w:p>
    <w:p w14:paraId="076BD954" w14:textId="77777777" w:rsidR="00A21740" w:rsidRPr="00FF668E" w:rsidRDefault="00A21740">
      <w:pPr>
        <w:pStyle w:val="MNETnormln"/>
        <w:spacing w:after="0"/>
        <w:ind w:left="360"/>
        <w:jc w:val="both"/>
        <w:rPr>
          <w:rFonts w:asciiTheme="minorHAnsi" w:hAnsiTheme="minorHAnsi" w:cstheme="minorHAnsi"/>
          <w:sz w:val="22"/>
        </w:rPr>
      </w:pPr>
    </w:p>
    <w:p w14:paraId="4F7D2403" w14:textId="77777777" w:rsidR="00A21740" w:rsidRPr="00FF668E"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 xml:space="preserve">Vztahy mezi smluvními stranami se řídí českým právním řádem. Ve věcech smlouvou výslovně neupravených se právní vztahy z ní vznikající a vyplývající řídí příslušnými ustanoveními </w:t>
      </w:r>
      <w:proofErr w:type="spellStart"/>
      <w:r w:rsidRPr="00FF668E">
        <w:rPr>
          <w:rFonts w:asciiTheme="minorHAnsi" w:eastAsiaTheme="minorHAnsi" w:hAnsiTheme="minorHAnsi" w:cstheme="minorHAnsi"/>
          <w:sz w:val="22"/>
          <w:szCs w:val="22"/>
          <w:lang w:eastAsia="en-US"/>
        </w:rPr>
        <w:t>ObčZ</w:t>
      </w:r>
      <w:proofErr w:type="spellEnd"/>
      <w:r w:rsidRPr="00FF668E">
        <w:rPr>
          <w:rFonts w:asciiTheme="minorHAnsi" w:eastAsiaTheme="minorHAnsi" w:hAnsiTheme="minorHAnsi" w:cstheme="minorHAnsi"/>
          <w:sz w:val="22"/>
          <w:szCs w:val="22"/>
          <w:lang w:eastAsia="en-US"/>
        </w:rPr>
        <w:t xml:space="preserve"> a ostatními obecně závaznými právními předpisy. Rozhodčí řízení je vyloučeno. Případné soudní spory budou projednávány u soudu určeného podle místa sídla Objednatele.</w:t>
      </w:r>
    </w:p>
    <w:p w14:paraId="0EDB5F49" w14:textId="77777777" w:rsidR="00A21740" w:rsidRPr="00FF668E" w:rsidRDefault="00A21740">
      <w:pPr>
        <w:pStyle w:val="Odstavecseseznamem"/>
        <w:numPr>
          <w:ilvl w:val="0"/>
          <w:numId w:val="0"/>
        </w:numPr>
        <w:ind w:left="360"/>
        <w:jc w:val="both"/>
        <w:rPr>
          <w:rFonts w:asciiTheme="minorHAnsi" w:eastAsiaTheme="minorHAnsi" w:hAnsiTheme="minorHAnsi" w:cstheme="minorHAnsi"/>
          <w:sz w:val="22"/>
          <w:szCs w:val="22"/>
          <w:lang w:eastAsia="en-US"/>
        </w:rPr>
      </w:pPr>
    </w:p>
    <w:p w14:paraId="10E31EFB" w14:textId="77777777" w:rsidR="00A21740" w:rsidRPr="00FF668E"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Nastanou-li u některé ze smluvních stran skutečnosti bránící řádnému plnění této smlouvy, je povinna to ihned bez zbytečného odkladu písemně oznámit druhé smluvní straně a vyvolat jednání Objednatele a Zhotovitele.</w:t>
      </w:r>
    </w:p>
    <w:p w14:paraId="74284425" w14:textId="77777777" w:rsidR="00A21740" w:rsidRPr="00FF668E" w:rsidRDefault="00A21740">
      <w:pPr>
        <w:pStyle w:val="MNETnormln"/>
        <w:spacing w:after="0"/>
        <w:ind w:left="360"/>
        <w:jc w:val="both"/>
        <w:rPr>
          <w:rFonts w:asciiTheme="minorHAnsi" w:hAnsiTheme="minorHAnsi" w:cstheme="minorHAnsi"/>
          <w:sz w:val="22"/>
        </w:rPr>
      </w:pPr>
    </w:p>
    <w:p w14:paraId="47CB2BCA" w14:textId="77777777" w:rsidR="00A21740" w:rsidRPr="00FF668E"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Vztahuje-li se důvod neplatnosti jen na některé ustanovení smlouvy, je neplatným pouze toto ustanovení, pokud z jeho povahy, obsahu anebo z okolností, za nichž bylo sjednáno, nevyplývá, že jej nelze oddělit od ostatního obsahu smlouvy. Smluvní strany se zavazují, že bezodkladně nahradí neplatné ustanovení této smlouvy jiným platným ustanovením svým obsahem podobným neplatnému ustanovení.</w:t>
      </w:r>
    </w:p>
    <w:p w14:paraId="585BB109" w14:textId="77777777" w:rsidR="00A21740" w:rsidRPr="00FF668E" w:rsidRDefault="00A21740">
      <w:pPr>
        <w:pStyle w:val="Odstavecseseznamem"/>
        <w:numPr>
          <w:ilvl w:val="0"/>
          <w:numId w:val="0"/>
        </w:numPr>
        <w:ind w:left="360"/>
        <w:jc w:val="both"/>
        <w:rPr>
          <w:rFonts w:asciiTheme="minorHAnsi" w:eastAsiaTheme="minorHAnsi" w:hAnsiTheme="minorHAnsi" w:cstheme="minorHAnsi"/>
          <w:sz w:val="22"/>
          <w:szCs w:val="22"/>
          <w:lang w:eastAsia="en-US"/>
        </w:rPr>
      </w:pPr>
    </w:p>
    <w:p w14:paraId="50A37924" w14:textId="77777777" w:rsidR="00A21740" w:rsidRPr="00FF668E"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lastRenderedPageBreak/>
        <w:t>Smlouva je uzavřena v elektronické podobě.</w:t>
      </w:r>
    </w:p>
    <w:p w14:paraId="2A6B2FDF" w14:textId="77777777" w:rsidR="00A21740" w:rsidRPr="00FF668E" w:rsidRDefault="00A21740">
      <w:pPr>
        <w:pStyle w:val="Odstavecseseznamem"/>
        <w:numPr>
          <w:ilvl w:val="0"/>
          <w:numId w:val="0"/>
        </w:numPr>
        <w:ind w:left="360"/>
        <w:jc w:val="both"/>
        <w:rPr>
          <w:rFonts w:asciiTheme="minorHAnsi" w:eastAsiaTheme="minorHAnsi" w:hAnsiTheme="minorHAnsi" w:cstheme="minorHAnsi"/>
          <w:sz w:val="22"/>
          <w:szCs w:val="22"/>
          <w:lang w:eastAsia="en-US"/>
        </w:rPr>
      </w:pPr>
    </w:p>
    <w:p w14:paraId="6D185706" w14:textId="77777777" w:rsidR="00A21740" w:rsidRPr="00FF668E"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Tuto smlouvu lze měnit pouze na základě písemného a číslovaného dodatku podepsaného oprávněnými zástupci obou smluvních stran.</w:t>
      </w:r>
    </w:p>
    <w:p w14:paraId="59CF794A" w14:textId="77777777" w:rsidR="00A21740" w:rsidRPr="00FF668E" w:rsidRDefault="00A21740">
      <w:pPr>
        <w:pStyle w:val="Odstavecseseznamem"/>
        <w:numPr>
          <w:ilvl w:val="0"/>
          <w:numId w:val="0"/>
        </w:numPr>
        <w:ind w:left="360"/>
        <w:jc w:val="both"/>
        <w:rPr>
          <w:rFonts w:asciiTheme="minorHAnsi" w:eastAsiaTheme="minorHAnsi" w:hAnsiTheme="minorHAnsi" w:cstheme="minorHAnsi"/>
          <w:sz w:val="22"/>
          <w:szCs w:val="22"/>
          <w:lang w:eastAsia="en-US"/>
        </w:rPr>
      </w:pPr>
    </w:p>
    <w:p w14:paraId="076CEC52" w14:textId="77777777" w:rsidR="00A21740" w:rsidRPr="00FF668E" w:rsidRDefault="00460EF0">
      <w:pPr>
        <w:pStyle w:val="Odstavecseseznamem"/>
        <w:numPr>
          <w:ilvl w:val="1"/>
          <w:numId w:val="5"/>
        </w:numPr>
        <w:jc w:val="both"/>
        <w:rPr>
          <w:rFonts w:asciiTheme="minorHAnsi" w:eastAsiaTheme="minorHAnsi" w:hAnsiTheme="minorHAnsi" w:cstheme="minorHAnsi"/>
          <w:sz w:val="22"/>
          <w:szCs w:val="22"/>
          <w:lang w:eastAsia="en-US"/>
        </w:rPr>
      </w:pPr>
      <w:r w:rsidRPr="00FF668E">
        <w:rPr>
          <w:rFonts w:asciiTheme="minorHAnsi" w:eastAsiaTheme="minorHAnsi" w:hAnsiTheme="minorHAnsi" w:cstheme="minorHAnsi"/>
          <w:sz w:val="22"/>
          <w:szCs w:val="22"/>
          <w:lang w:eastAsia="en-US"/>
        </w:rPr>
        <w:t xml:space="preserve">Smluvní strany jsou povinny znepřístupnit třetím osobám informace ze smlouvy, které smluvní strany považují za obchodní tajemství podle ustanovení § 504 </w:t>
      </w:r>
      <w:proofErr w:type="spellStart"/>
      <w:r w:rsidRPr="00FF668E">
        <w:rPr>
          <w:rFonts w:asciiTheme="minorHAnsi" w:eastAsiaTheme="minorHAnsi" w:hAnsiTheme="minorHAnsi" w:cstheme="minorHAnsi"/>
          <w:sz w:val="22"/>
          <w:szCs w:val="22"/>
          <w:lang w:eastAsia="en-US"/>
        </w:rPr>
        <w:t>ObčZ</w:t>
      </w:r>
      <w:proofErr w:type="spellEnd"/>
      <w:r w:rsidRPr="00FF668E">
        <w:rPr>
          <w:rFonts w:asciiTheme="minorHAnsi" w:eastAsiaTheme="minorHAnsi" w:hAnsiTheme="minorHAnsi" w:cstheme="minorHAnsi"/>
          <w:sz w:val="22"/>
          <w:szCs w:val="22"/>
          <w:lang w:eastAsia="en-US"/>
        </w:rPr>
        <w:t>. Pro účely tohoto ustanovení považují smluvní strany za svoje obchodní tajemství především tyto části smlouvy, data a informace</w:t>
      </w:r>
      <w:r w:rsidRPr="00FF668E">
        <w:rPr>
          <w:rFonts w:asciiTheme="minorHAnsi" w:eastAsiaTheme="minorHAnsi" w:hAnsiTheme="minorHAnsi" w:cstheme="minorHAnsi"/>
          <w:sz w:val="22"/>
          <w:szCs w:val="22"/>
          <w:highlight w:val="yellow"/>
          <w:lang w:eastAsia="en-US"/>
        </w:rPr>
        <w:t>: [DOPLNÍ DODAVATEL].</w:t>
      </w:r>
    </w:p>
    <w:p w14:paraId="78B2B07F" w14:textId="77777777" w:rsidR="00A21740" w:rsidRDefault="00A21740">
      <w:pPr>
        <w:pStyle w:val="Odstavecseseznamem"/>
        <w:numPr>
          <w:ilvl w:val="0"/>
          <w:numId w:val="0"/>
        </w:numPr>
        <w:ind w:left="360"/>
        <w:jc w:val="both"/>
        <w:rPr>
          <w:rFonts w:asciiTheme="minorHAnsi" w:eastAsiaTheme="minorHAnsi" w:hAnsiTheme="minorHAnsi" w:cstheme="minorHAnsi"/>
          <w:sz w:val="22"/>
          <w:szCs w:val="22"/>
          <w:lang w:eastAsia="en-US"/>
        </w:rPr>
      </w:pPr>
    </w:p>
    <w:p w14:paraId="4E279E24" w14:textId="77777777" w:rsidR="00FD5138" w:rsidRPr="00FF668E" w:rsidRDefault="00FD5138">
      <w:pPr>
        <w:pStyle w:val="Odstavecseseznamem"/>
        <w:numPr>
          <w:ilvl w:val="0"/>
          <w:numId w:val="0"/>
        </w:numPr>
        <w:ind w:left="360"/>
        <w:jc w:val="both"/>
        <w:rPr>
          <w:rFonts w:asciiTheme="minorHAnsi" w:eastAsiaTheme="minorHAnsi" w:hAnsiTheme="minorHAnsi" w:cstheme="minorHAnsi"/>
          <w:sz w:val="22"/>
          <w:szCs w:val="22"/>
          <w:lang w:eastAsia="en-US"/>
        </w:rPr>
      </w:pPr>
    </w:p>
    <w:p w14:paraId="7A29E681" w14:textId="77777777" w:rsidR="00A21740" w:rsidRPr="001C6F6E" w:rsidRDefault="00460EF0">
      <w:pPr>
        <w:pStyle w:val="MNETnormln"/>
        <w:numPr>
          <w:ilvl w:val="1"/>
          <w:numId w:val="5"/>
        </w:numPr>
        <w:spacing w:after="0"/>
        <w:jc w:val="both"/>
        <w:rPr>
          <w:rFonts w:asciiTheme="minorHAnsi" w:hAnsiTheme="minorHAnsi" w:cstheme="minorHAnsi"/>
          <w:sz w:val="22"/>
        </w:rPr>
      </w:pPr>
      <w:r w:rsidRPr="001C6F6E">
        <w:rPr>
          <w:rFonts w:asciiTheme="minorHAnsi" w:hAnsiTheme="minorHAnsi" w:cstheme="minorHAnsi"/>
          <w:sz w:val="22"/>
        </w:rPr>
        <w:t>Nedílnou součástí této smlouvy jsou následující přílohy:</w:t>
      </w:r>
    </w:p>
    <w:p w14:paraId="347CD222" w14:textId="60691BC3" w:rsidR="00A21740" w:rsidRPr="001C6F6E" w:rsidRDefault="00460EF0" w:rsidP="00E87ABE">
      <w:pPr>
        <w:pStyle w:val="MNETnormln"/>
        <w:spacing w:after="0"/>
        <w:ind w:left="360"/>
        <w:jc w:val="both"/>
        <w:rPr>
          <w:rFonts w:asciiTheme="minorHAnsi" w:hAnsiTheme="minorHAnsi" w:cstheme="minorHAnsi"/>
          <w:b/>
          <w:bCs/>
          <w:sz w:val="22"/>
        </w:rPr>
      </w:pPr>
      <w:r w:rsidRPr="001C6F6E">
        <w:rPr>
          <w:rFonts w:asciiTheme="minorHAnsi" w:hAnsiTheme="minorHAnsi" w:cstheme="minorHAnsi"/>
          <w:b/>
          <w:bCs/>
          <w:sz w:val="22"/>
        </w:rPr>
        <w:t>Příloha č. 1 – Projektová dokumentace pro provedení stavby</w:t>
      </w:r>
      <w:r w:rsidR="00932CA4">
        <w:rPr>
          <w:rFonts w:asciiTheme="minorHAnsi" w:hAnsiTheme="minorHAnsi" w:cstheme="minorHAnsi"/>
          <w:b/>
          <w:bCs/>
          <w:sz w:val="22"/>
        </w:rPr>
        <w:t xml:space="preserve"> (částečně neveřejná – podléhající NDA)</w:t>
      </w:r>
    </w:p>
    <w:p w14:paraId="32D4D087" w14:textId="77777777" w:rsidR="00921C12" w:rsidRDefault="00460EF0" w:rsidP="00E87ABE">
      <w:pPr>
        <w:pStyle w:val="MNETnormln"/>
        <w:spacing w:after="0"/>
        <w:ind w:left="360"/>
        <w:jc w:val="both"/>
        <w:rPr>
          <w:rFonts w:asciiTheme="minorHAnsi" w:hAnsiTheme="minorHAnsi" w:cstheme="minorHAnsi"/>
          <w:b/>
          <w:bCs/>
          <w:sz w:val="22"/>
        </w:rPr>
      </w:pPr>
      <w:r w:rsidRPr="001C6F6E">
        <w:rPr>
          <w:rFonts w:asciiTheme="minorHAnsi" w:hAnsiTheme="minorHAnsi" w:cstheme="minorHAnsi"/>
          <w:b/>
          <w:bCs/>
          <w:sz w:val="22"/>
        </w:rPr>
        <w:t>Příloha č. 2 – Položkový rozpočet/oceněný výkaz výměr</w:t>
      </w:r>
    </w:p>
    <w:p w14:paraId="0BE1030C" w14:textId="77777777" w:rsidR="00921C12" w:rsidRDefault="00460EF0" w:rsidP="00921C12">
      <w:pPr>
        <w:pStyle w:val="MNETnormln"/>
        <w:spacing w:after="0"/>
        <w:ind w:left="360"/>
        <w:jc w:val="both"/>
        <w:rPr>
          <w:rFonts w:asciiTheme="minorHAnsi" w:hAnsiTheme="minorHAnsi" w:cstheme="minorHAnsi"/>
          <w:b/>
          <w:bCs/>
          <w:sz w:val="22"/>
        </w:rPr>
      </w:pPr>
      <w:r w:rsidRPr="00E87ABE">
        <w:rPr>
          <w:rFonts w:asciiTheme="minorHAnsi" w:hAnsiTheme="minorHAnsi" w:cstheme="minorHAnsi"/>
          <w:b/>
          <w:bCs/>
          <w:sz w:val="22"/>
        </w:rPr>
        <w:t>Příloha č. 3 – Závazný harmonogram plnění</w:t>
      </w:r>
    </w:p>
    <w:p w14:paraId="781DE7F9" w14:textId="77777777" w:rsidR="001C6F6E" w:rsidRDefault="00524CF1" w:rsidP="00921C12">
      <w:pPr>
        <w:pStyle w:val="MNETnormln"/>
        <w:spacing w:after="0"/>
        <w:ind w:left="360"/>
        <w:jc w:val="both"/>
        <w:rPr>
          <w:rFonts w:asciiTheme="minorHAnsi" w:hAnsiTheme="minorHAnsi" w:cstheme="minorHAnsi"/>
          <w:b/>
          <w:bCs/>
          <w:sz w:val="22"/>
        </w:rPr>
      </w:pPr>
      <w:r w:rsidRPr="00332C24">
        <w:rPr>
          <w:rFonts w:asciiTheme="minorHAnsi" w:hAnsiTheme="minorHAnsi" w:cstheme="minorHAnsi"/>
          <w:b/>
          <w:bCs/>
          <w:sz w:val="22"/>
        </w:rPr>
        <w:t>Příloha č. 4 – Seznam poddodavatelů</w:t>
      </w:r>
    </w:p>
    <w:p w14:paraId="2C46DCB2" w14:textId="77777777" w:rsidR="00921C12" w:rsidRDefault="00921C12">
      <w:pPr>
        <w:pStyle w:val="MNETnormln"/>
        <w:spacing w:after="0"/>
        <w:jc w:val="both"/>
        <w:rPr>
          <w:rFonts w:asciiTheme="minorHAnsi" w:hAnsiTheme="minorHAnsi" w:cstheme="minorHAnsi"/>
          <w:b/>
          <w:bCs/>
          <w:sz w:val="22"/>
        </w:rPr>
        <w:sectPr w:rsidR="00921C12" w:rsidSect="00063545">
          <w:pgSz w:w="11906" w:h="16838"/>
          <w:pgMar w:top="1418" w:right="1134" w:bottom="1616" w:left="1134" w:header="709" w:footer="709" w:gutter="0"/>
          <w:cols w:space="708"/>
          <w:formProt w:val="0"/>
          <w:titlePg/>
          <w:docGrid w:linePitch="360"/>
        </w:sectPr>
      </w:pPr>
    </w:p>
    <w:p w14:paraId="5822494C" w14:textId="77777777" w:rsidR="00921C12" w:rsidRDefault="00921C12">
      <w:pPr>
        <w:pStyle w:val="MNETnormln"/>
        <w:spacing w:after="0"/>
        <w:jc w:val="both"/>
        <w:rPr>
          <w:rFonts w:asciiTheme="minorHAnsi" w:hAnsiTheme="minorHAnsi" w:cstheme="minorHAnsi"/>
          <w:b/>
          <w:bCs/>
          <w:sz w:val="22"/>
        </w:rPr>
      </w:pPr>
    </w:p>
    <w:p w14:paraId="1D49B8D6" w14:textId="77777777" w:rsidR="009369B9" w:rsidRDefault="009369B9" w:rsidP="00120F1D">
      <w:pPr>
        <w:pStyle w:val="MNETnormln"/>
        <w:spacing w:after="0"/>
        <w:jc w:val="both"/>
        <w:rPr>
          <w:rFonts w:asciiTheme="minorHAnsi" w:hAnsiTheme="minorHAnsi" w:cstheme="minorHAnsi"/>
          <w:b/>
          <w:bCs/>
          <w:sz w:val="22"/>
        </w:rPr>
      </w:pPr>
    </w:p>
    <w:p w14:paraId="5F9BE71C" w14:textId="19CE601B" w:rsidR="00A21740" w:rsidRPr="00151857" w:rsidRDefault="00460EF0" w:rsidP="00DD2941">
      <w:pPr>
        <w:pStyle w:val="MNETnormln"/>
        <w:spacing w:after="0"/>
        <w:rPr>
          <w:rFonts w:asciiTheme="minorHAnsi" w:hAnsiTheme="minorHAnsi" w:cstheme="minorHAnsi"/>
          <w:b/>
          <w:bCs/>
          <w:sz w:val="22"/>
        </w:rPr>
      </w:pPr>
      <w:r w:rsidRPr="00151857">
        <w:rPr>
          <w:rFonts w:asciiTheme="minorHAnsi" w:hAnsiTheme="minorHAnsi" w:cstheme="minorHAnsi"/>
          <w:b/>
          <w:bCs/>
          <w:sz w:val="22"/>
        </w:rPr>
        <w:t>Za Objednatele</w:t>
      </w:r>
      <w:r w:rsidR="00627AB7">
        <w:rPr>
          <w:rFonts w:asciiTheme="minorHAnsi" w:hAnsiTheme="minorHAnsi" w:cstheme="minorHAnsi"/>
          <w:b/>
          <w:bCs/>
          <w:sz w:val="22"/>
        </w:rPr>
        <w:t xml:space="preserve"> </w:t>
      </w:r>
      <w:r w:rsidRPr="00151857">
        <w:rPr>
          <w:rFonts w:asciiTheme="minorHAnsi" w:hAnsiTheme="minorHAnsi" w:cstheme="minorHAnsi"/>
          <w:b/>
          <w:bCs/>
          <w:sz w:val="22"/>
        </w:rPr>
        <w:t>Metropolnet, a.s.</w:t>
      </w:r>
    </w:p>
    <w:p w14:paraId="22D8FB24" w14:textId="77777777" w:rsidR="00A21740" w:rsidRDefault="00A21740" w:rsidP="00DD2941">
      <w:pPr>
        <w:pStyle w:val="MNETnormln"/>
        <w:spacing w:after="0"/>
        <w:rPr>
          <w:rFonts w:asciiTheme="minorHAnsi" w:hAnsiTheme="minorHAnsi" w:cstheme="minorHAnsi"/>
          <w:sz w:val="22"/>
        </w:rPr>
      </w:pPr>
    </w:p>
    <w:p w14:paraId="67B5D839" w14:textId="77777777" w:rsidR="00060BC1" w:rsidRDefault="00060BC1" w:rsidP="00DD2941">
      <w:pPr>
        <w:pStyle w:val="MNETnormln"/>
        <w:spacing w:after="0"/>
        <w:rPr>
          <w:rFonts w:asciiTheme="minorHAnsi" w:hAnsiTheme="minorHAnsi" w:cstheme="minorHAnsi"/>
          <w:sz w:val="22"/>
        </w:rPr>
      </w:pPr>
    </w:p>
    <w:p w14:paraId="79BDA1D3" w14:textId="77777777" w:rsidR="00060BC1" w:rsidRDefault="00060BC1" w:rsidP="00DD2941">
      <w:pPr>
        <w:pStyle w:val="MNETnormln"/>
        <w:spacing w:after="0"/>
        <w:rPr>
          <w:rFonts w:asciiTheme="minorHAnsi" w:hAnsiTheme="minorHAnsi" w:cstheme="minorHAnsi"/>
          <w:sz w:val="22"/>
        </w:rPr>
      </w:pPr>
    </w:p>
    <w:p w14:paraId="707A450A" w14:textId="77777777" w:rsidR="00060BC1" w:rsidRDefault="00060BC1" w:rsidP="00DD2941">
      <w:pPr>
        <w:pStyle w:val="MNETnormln"/>
        <w:spacing w:after="0"/>
        <w:rPr>
          <w:rFonts w:asciiTheme="minorHAnsi" w:hAnsiTheme="minorHAnsi" w:cstheme="minorHAnsi"/>
          <w:sz w:val="22"/>
        </w:rPr>
      </w:pPr>
    </w:p>
    <w:p w14:paraId="43407CF5" w14:textId="77777777" w:rsidR="005051B1" w:rsidRPr="00151857" w:rsidRDefault="005051B1" w:rsidP="00DD2941">
      <w:pPr>
        <w:pStyle w:val="MNETnormln"/>
        <w:spacing w:after="0"/>
        <w:rPr>
          <w:rFonts w:asciiTheme="minorHAnsi" w:hAnsiTheme="minorHAnsi" w:cstheme="minorHAnsi"/>
          <w:sz w:val="22"/>
        </w:rPr>
      </w:pPr>
    </w:p>
    <w:p w14:paraId="7546C95B" w14:textId="5218CB39" w:rsidR="00A21740" w:rsidRPr="00C81C9F" w:rsidRDefault="00120F1D" w:rsidP="00DD2941">
      <w:pPr>
        <w:pStyle w:val="MNETnormln"/>
        <w:spacing w:after="0"/>
        <w:rPr>
          <w:rFonts w:asciiTheme="minorHAnsi" w:hAnsiTheme="minorHAnsi" w:cstheme="minorHAnsi"/>
          <w:sz w:val="22"/>
        </w:rPr>
      </w:pPr>
      <w:r>
        <w:rPr>
          <w:rFonts w:asciiTheme="minorHAnsi" w:hAnsiTheme="minorHAnsi" w:cstheme="minorHAnsi"/>
          <w:sz w:val="22"/>
        </w:rPr>
        <w:t>.......................................................................</w:t>
      </w:r>
    </w:p>
    <w:p w14:paraId="37A79AC6" w14:textId="5CAEE861" w:rsidR="00A21740" w:rsidRPr="00C81C9F" w:rsidRDefault="00151857" w:rsidP="00DD2941">
      <w:pPr>
        <w:pStyle w:val="MNETnormln"/>
        <w:spacing w:after="0"/>
        <w:rPr>
          <w:rFonts w:asciiTheme="minorHAnsi" w:hAnsiTheme="minorHAnsi" w:cstheme="minorHAnsi"/>
          <w:sz w:val="22"/>
        </w:rPr>
      </w:pPr>
      <w:r>
        <w:rPr>
          <w:rFonts w:asciiTheme="minorHAnsi" w:hAnsiTheme="minorHAnsi" w:cstheme="minorHAnsi"/>
          <w:sz w:val="22"/>
        </w:rPr>
        <w:t>Martin Konečný</w:t>
      </w:r>
      <w:r w:rsidR="00460EF0" w:rsidRPr="00C81C9F">
        <w:rPr>
          <w:rFonts w:asciiTheme="minorHAnsi" w:hAnsiTheme="minorHAnsi" w:cstheme="minorHAnsi"/>
          <w:sz w:val="22"/>
        </w:rPr>
        <w:t>, předseda představenstva</w:t>
      </w:r>
    </w:p>
    <w:p w14:paraId="57BEE24D" w14:textId="77777777" w:rsidR="00A21740" w:rsidRDefault="00A21740" w:rsidP="00DD2941">
      <w:pPr>
        <w:pStyle w:val="MNETnormln"/>
        <w:spacing w:after="0"/>
        <w:rPr>
          <w:rFonts w:asciiTheme="minorHAnsi" w:hAnsiTheme="minorHAnsi" w:cstheme="minorHAnsi"/>
          <w:sz w:val="22"/>
        </w:rPr>
      </w:pPr>
    </w:p>
    <w:p w14:paraId="4BFF701B" w14:textId="77777777" w:rsidR="00060BC1" w:rsidRDefault="00060BC1" w:rsidP="00DD2941">
      <w:pPr>
        <w:pStyle w:val="MNETnormln"/>
        <w:spacing w:after="0"/>
        <w:rPr>
          <w:rFonts w:asciiTheme="minorHAnsi" w:hAnsiTheme="minorHAnsi" w:cstheme="minorHAnsi"/>
          <w:sz w:val="22"/>
        </w:rPr>
      </w:pPr>
    </w:p>
    <w:p w14:paraId="357587C8" w14:textId="77777777" w:rsidR="005051B1" w:rsidRDefault="005051B1" w:rsidP="00DD2941">
      <w:pPr>
        <w:pStyle w:val="MNETnormln"/>
        <w:spacing w:after="0"/>
        <w:rPr>
          <w:rFonts w:asciiTheme="minorHAnsi" w:hAnsiTheme="minorHAnsi" w:cstheme="minorHAnsi"/>
          <w:sz w:val="22"/>
        </w:rPr>
      </w:pPr>
    </w:p>
    <w:p w14:paraId="4D0B3474" w14:textId="77777777" w:rsidR="005051B1" w:rsidRDefault="005051B1" w:rsidP="00DD2941">
      <w:pPr>
        <w:pStyle w:val="MNETnormln"/>
        <w:spacing w:after="0"/>
        <w:rPr>
          <w:rFonts w:asciiTheme="minorHAnsi" w:hAnsiTheme="minorHAnsi" w:cstheme="minorHAnsi"/>
          <w:sz w:val="22"/>
        </w:rPr>
      </w:pPr>
    </w:p>
    <w:p w14:paraId="42665FE9" w14:textId="77777777" w:rsidR="00060BC1" w:rsidRPr="00C81C9F" w:rsidRDefault="00060BC1" w:rsidP="00DD2941">
      <w:pPr>
        <w:pStyle w:val="MNETnormln"/>
        <w:spacing w:after="0"/>
        <w:rPr>
          <w:rFonts w:asciiTheme="minorHAnsi" w:hAnsiTheme="minorHAnsi" w:cstheme="minorHAnsi"/>
          <w:sz w:val="22"/>
        </w:rPr>
      </w:pPr>
    </w:p>
    <w:p w14:paraId="5181E7BE" w14:textId="77777777" w:rsidR="00120F1D" w:rsidRDefault="00120F1D" w:rsidP="00DD2941">
      <w:pPr>
        <w:pStyle w:val="MNETnormln"/>
        <w:spacing w:after="0"/>
        <w:rPr>
          <w:rFonts w:asciiTheme="minorHAnsi" w:hAnsiTheme="minorHAnsi" w:cstheme="minorHAnsi"/>
          <w:sz w:val="22"/>
        </w:rPr>
      </w:pPr>
      <w:r>
        <w:rPr>
          <w:rFonts w:asciiTheme="minorHAnsi" w:hAnsiTheme="minorHAnsi" w:cstheme="minorHAnsi"/>
          <w:sz w:val="22"/>
        </w:rPr>
        <w:t>.......................................................................</w:t>
      </w:r>
    </w:p>
    <w:p w14:paraId="79FC26A5" w14:textId="77777777" w:rsidR="004F2E9E" w:rsidRDefault="004F2E9E" w:rsidP="00DD2941">
      <w:pPr>
        <w:pStyle w:val="MNETnormln"/>
        <w:spacing w:after="0"/>
        <w:rPr>
          <w:rFonts w:asciiTheme="minorHAnsi" w:hAnsiTheme="minorHAnsi" w:cstheme="minorHAnsi"/>
          <w:sz w:val="22"/>
        </w:rPr>
      </w:pPr>
      <w:r>
        <w:rPr>
          <w:rFonts w:asciiTheme="minorHAnsi" w:hAnsiTheme="minorHAnsi" w:cstheme="minorHAnsi"/>
          <w:sz w:val="22"/>
        </w:rPr>
        <w:t>Mgr. Jan Hofman, člen představenstva</w:t>
      </w:r>
    </w:p>
    <w:p w14:paraId="7A836962" w14:textId="5564E8D7" w:rsidR="004F2E9E" w:rsidRDefault="006D7D90" w:rsidP="00DD2941">
      <w:pPr>
        <w:pStyle w:val="MNETnormln"/>
        <w:spacing w:after="0"/>
        <w:rPr>
          <w:rFonts w:asciiTheme="minorHAnsi" w:hAnsiTheme="minorHAnsi" w:cstheme="minorHAnsi"/>
          <w:sz w:val="22"/>
        </w:rPr>
      </w:pPr>
      <w:r>
        <w:rPr>
          <w:rFonts w:asciiTheme="minorHAnsi" w:hAnsiTheme="minorHAnsi" w:cstheme="minorHAnsi"/>
          <w:sz w:val="22"/>
        </w:rPr>
        <w:br w:type="column"/>
      </w:r>
    </w:p>
    <w:p w14:paraId="577D8EE8" w14:textId="77777777" w:rsidR="009369B9" w:rsidRDefault="009369B9" w:rsidP="00DD2941">
      <w:pPr>
        <w:pStyle w:val="MNETnormln"/>
        <w:spacing w:after="0"/>
        <w:rPr>
          <w:rFonts w:asciiTheme="minorHAnsi" w:hAnsiTheme="minorHAnsi" w:cstheme="minorHAnsi"/>
          <w:b/>
          <w:bCs/>
          <w:sz w:val="22"/>
        </w:rPr>
      </w:pPr>
    </w:p>
    <w:p w14:paraId="5E07F755" w14:textId="3044B918" w:rsidR="00A21740" w:rsidRPr="00060BC1" w:rsidRDefault="00460EF0" w:rsidP="00DD2941">
      <w:pPr>
        <w:pStyle w:val="MNETnormln"/>
        <w:spacing w:after="0"/>
        <w:rPr>
          <w:rFonts w:asciiTheme="minorHAnsi" w:hAnsiTheme="minorHAnsi" w:cstheme="minorHAnsi"/>
          <w:sz w:val="22"/>
        </w:rPr>
      </w:pPr>
      <w:r w:rsidRPr="00FF668E">
        <w:rPr>
          <w:rFonts w:asciiTheme="minorHAnsi" w:hAnsiTheme="minorHAnsi" w:cstheme="minorHAnsi"/>
          <w:b/>
          <w:bCs/>
          <w:sz w:val="22"/>
        </w:rPr>
        <w:t>Za Zhotovitele</w:t>
      </w:r>
      <w:r w:rsidR="00060BC1">
        <w:rPr>
          <w:rFonts w:asciiTheme="minorHAnsi" w:hAnsiTheme="minorHAnsi" w:cstheme="minorHAnsi"/>
          <w:b/>
          <w:bCs/>
          <w:sz w:val="22"/>
        </w:rPr>
        <w:t xml:space="preserve"> </w:t>
      </w:r>
      <w:r w:rsidRPr="00FF668E">
        <w:rPr>
          <w:rFonts w:asciiTheme="minorHAnsi" w:hAnsiTheme="minorHAnsi" w:cstheme="minorHAnsi"/>
          <w:b/>
          <w:bCs/>
          <w:sz w:val="22"/>
          <w:highlight w:val="yellow"/>
        </w:rPr>
        <w:t>DOPLNÍ DODAVATEL (obchodní název)</w:t>
      </w:r>
    </w:p>
    <w:p w14:paraId="3844C84A" w14:textId="77777777" w:rsidR="006C7DB0" w:rsidRDefault="006C7DB0" w:rsidP="00DD2941">
      <w:pPr>
        <w:spacing w:after="0" w:line="240" w:lineRule="auto"/>
        <w:rPr>
          <w:rFonts w:asciiTheme="minorHAnsi" w:hAnsiTheme="minorHAnsi" w:cstheme="minorHAnsi"/>
          <w:b/>
          <w:bCs/>
          <w:sz w:val="22"/>
        </w:rPr>
      </w:pPr>
    </w:p>
    <w:p w14:paraId="28888391" w14:textId="77777777" w:rsidR="00060BC1" w:rsidRDefault="00060BC1" w:rsidP="00DD2941">
      <w:pPr>
        <w:spacing w:after="0" w:line="240" w:lineRule="auto"/>
        <w:rPr>
          <w:rFonts w:asciiTheme="minorHAnsi" w:hAnsiTheme="minorHAnsi" w:cstheme="minorHAnsi"/>
          <w:b/>
          <w:bCs/>
          <w:sz w:val="22"/>
        </w:rPr>
      </w:pPr>
    </w:p>
    <w:p w14:paraId="223721CA" w14:textId="77777777" w:rsidR="00060BC1" w:rsidRDefault="00060BC1" w:rsidP="00DD2941">
      <w:pPr>
        <w:spacing w:after="0" w:line="240" w:lineRule="auto"/>
        <w:rPr>
          <w:rFonts w:asciiTheme="minorHAnsi" w:hAnsiTheme="minorHAnsi" w:cstheme="minorHAnsi"/>
          <w:b/>
          <w:bCs/>
          <w:sz w:val="22"/>
        </w:rPr>
      </w:pPr>
    </w:p>
    <w:p w14:paraId="45657483" w14:textId="77777777" w:rsidR="005051B1" w:rsidRPr="00FF668E" w:rsidRDefault="005051B1" w:rsidP="00DD2941">
      <w:pPr>
        <w:spacing w:after="0" w:line="240" w:lineRule="auto"/>
        <w:rPr>
          <w:rFonts w:asciiTheme="minorHAnsi" w:hAnsiTheme="minorHAnsi" w:cstheme="minorHAnsi"/>
          <w:b/>
          <w:bCs/>
          <w:sz w:val="22"/>
        </w:rPr>
      </w:pPr>
    </w:p>
    <w:p w14:paraId="06D0AAD6" w14:textId="19727E8E" w:rsidR="00A21740" w:rsidRPr="00FF668E" w:rsidRDefault="00460EF0" w:rsidP="00DD2941">
      <w:pPr>
        <w:spacing w:after="0" w:line="240" w:lineRule="auto"/>
        <w:rPr>
          <w:rFonts w:asciiTheme="minorHAnsi" w:hAnsiTheme="minorHAnsi" w:cstheme="minorHAnsi"/>
          <w:sz w:val="22"/>
        </w:rPr>
      </w:pPr>
      <w:r w:rsidRPr="00FF668E">
        <w:rPr>
          <w:rFonts w:asciiTheme="minorHAnsi" w:hAnsiTheme="minorHAnsi" w:cstheme="minorHAnsi"/>
          <w:sz w:val="22"/>
        </w:rPr>
        <w:t>……………………………………………………….</w:t>
      </w:r>
    </w:p>
    <w:p w14:paraId="798D2037" w14:textId="77777777" w:rsidR="00063545" w:rsidRDefault="00460EF0" w:rsidP="00DD2941">
      <w:pPr>
        <w:spacing w:after="0" w:line="240" w:lineRule="auto"/>
        <w:rPr>
          <w:rFonts w:asciiTheme="minorHAnsi" w:hAnsiTheme="minorHAnsi" w:cstheme="minorHAnsi"/>
          <w:sz w:val="22"/>
        </w:rPr>
      </w:pPr>
      <w:r w:rsidRPr="00FF668E">
        <w:rPr>
          <w:rFonts w:asciiTheme="minorHAnsi" w:hAnsiTheme="minorHAnsi" w:cstheme="minorHAnsi"/>
          <w:sz w:val="22"/>
          <w:highlight w:val="yellow"/>
        </w:rPr>
        <w:t>DOPLNÍ DODAVATEL</w:t>
      </w:r>
    </w:p>
    <w:p w14:paraId="19D4B6DE" w14:textId="77777777" w:rsidR="004F2E9E" w:rsidRDefault="004F2E9E" w:rsidP="00136E8C">
      <w:pPr>
        <w:spacing w:after="0" w:line="240" w:lineRule="auto"/>
        <w:jc w:val="both"/>
        <w:rPr>
          <w:rFonts w:asciiTheme="minorHAnsi" w:hAnsiTheme="minorHAnsi" w:cstheme="minorHAnsi"/>
          <w:sz w:val="22"/>
        </w:rPr>
        <w:sectPr w:rsidR="004F2E9E" w:rsidSect="004F2E9E">
          <w:type w:val="continuous"/>
          <w:pgSz w:w="11906" w:h="16838"/>
          <w:pgMar w:top="1418" w:right="1134" w:bottom="1616" w:left="1134" w:header="709" w:footer="709" w:gutter="0"/>
          <w:cols w:num="2" w:space="708"/>
          <w:formProt w:val="0"/>
          <w:titlePg/>
          <w:docGrid w:linePitch="360"/>
        </w:sectPr>
      </w:pPr>
    </w:p>
    <w:p w14:paraId="35386CA8" w14:textId="1DD85873" w:rsidR="00A21740" w:rsidRPr="00136E8C" w:rsidRDefault="00460EF0">
      <w:pPr>
        <w:jc w:val="center"/>
        <w:rPr>
          <w:rFonts w:asciiTheme="minorHAnsi" w:hAnsiTheme="minorHAnsi" w:cstheme="minorHAnsi"/>
          <w:b/>
          <w:bCs/>
          <w:sz w:val="28"/>
          <w:szCs w:val="28"/>
        </w:rPr>
      </w:pPr>
      <w:r w:rsidRPr="00136E8C">
        <w:rPr>
          <w:rFonts w:asciiTheme="minorHAnsi" w:hAnsiTheme="minorHAnsi" w:cstheme="minorHAnsi"/>
          <w:b/>
          <w:bCs/>
          <w:sz w:val="28"/>
          <w:szCs w:val="28"/>
        </w:rPr>
        <w:lastRenderedPageBreak/>
        <w:t>Příloha č. 1 – Projektová dokumentace pro provedení stavby</w:t>
      </w:r>
      <w:r w:rsidR="004D0DDE">
        <w:rPr>
          <w:rFonts w:asciiTheme="minorHAnsi" w:hAnsiTheme="minorHAnsi" w:cstheme="minorHAnsi"/>
          <w:b/>
          <w:bCs/>
          <w:sz w:val="28"/>
          <w:szCs w:val="28"/>
        </w:rPr>
        <w:t xml:space="preserve"> – částečně neveřejná příloha</w:t>
      </w:r>
    </w:p>
    <w:p w14:paraId="7CADA4C1" w14:textId="23B9BD53" w:rsidR="00A21740" w:rsidRPr="0045698C" w:rsidRDefault="00B01FBE" w:rsidP="0045698C">
      <w:pPr>
        <w:jc w:val="center"/>
        <w:rPr>
          <w:rFonts w:asciiTheme="minorHAnsi" w:hAnsiTheme="minorHAnsi" w:cstheme="minorHAnsi"/>
          <w:b/>
          <w:bCs/>
          <w:i/>
          <w:iCs/>
          <w:sz w:val="22"/>
        </w:rPr>
      </w:pPr>
      <w:r>
        <w:rPr>
          <w:rFonts w:asciiTheme="minorHAnsi" w:hAnsiTheme="minorHAnsi" w:cstheme="minorHAnsi"/>
          <w:b/>
          <w:bCs/>
          <w:i/>
          <w:iCs/>
          <w:sz w:val="22"/>
        </w:rPr>
        <w:t xml:space="preserve">v elektronické </w:t>
      </w:r>
      <w:r w:rsidR="00471A36">
        <w:rPr>
          <w:rFonts w:asciiTheme="minorHAnsi" w:hAnsiTheme="minorHAnsi" w:cstheme="minorHAnsi"/>
          <w:b/>
          <w:bCs/>
          <w:i/>
          <w:iCs/>
          <w:sz w:val="22"/>
        </w:rPr>
        <w:t>podobě</w:t>
      </w:r>
      <w:r>
        <w:rPr>
          <w:rFonts w:asciiTheme="minorHAnsi" w:hAnsiTheme="minorHAnsi" w:cstheme="minorHAnsi"/>
          <w:b/>
          <w:bCs/>
          <w:i/>
          <w:iCs/>
          <w:sz w:val="22"/>
        </w:rPr>
        <w:t xml:space="preserve">, </w:t>
      </w:r>
      <w:r w:rsidR="00326D30" w:rsidRPr="00FF668E">
        <w:rPr>
          <w:rFonts w:asciiTheme="minorHAnsi" w:hAnsiTheme="minorHAnsi" w:cstheme="minorHAnsi"/>
          <w:b/>
          <w:bCs/>
          <w:i/>
          <w:iCs/>
          <w:sz w:val="22"/>
        </w:rPr>
        <w:t>pevně nesvázaná příloha smlouvy</w:t>
      </w:r>
      <w:r w:rsidR="004D0DDE" w:rsidRPr="00FF668E">
        <w:rPr>
          <w:rFonts w:asciiTheme="minorHAnsi" w:hAnsiTheme="minorHAnsi" w:cstheme="minorHAnsi"/>
          <w:sz w:val="22"/>
        </w:rPr>
        <w:t xml:space="preserve"> </w:t>
      </w:r>
      <w:r w:rsidR="00460EF0" w:rsidRPr="00FF668E">
        <w:rPr>
          <w:rFonts w:asciiTheme="minorHAnsi" w:hAnsiTheme="minorHAnsi" w:cstheme="minorHAnsi"/>
          <w:sz w:val="22"/>
        </w:rPr>
        <w:br w:type="page"/>
      </w:r>
    </w:p>
    <w:p w14:paraId="2C967A9F" w14:textId="77777777" w:rsidR="00A21740" w:rsidRPr="00136E8C" w:rsidRDefault="00460EF0">
      <w:pPr>
        <w:jc w:val="center"/>
        <w:rPr>
          <w:rFonts w:asciiTheme="minorHAnsi" w:hAnsiTheme="minorHAnsi" w:cstheme="minorHAnsi"/>
          <w:b/>
          <w:bCs/>
          <w:sz w:val="28"/>
          <w:szCs w:val="28"/>
        </w:rPr>
      </w:pPr>
      <w:r w:rsidRPr="00136E8C">
        <w:rPr>
          <w:rFonts w:asciiTheme="minorHAnsi" w:hAnsiTheme="minorHAnsi" w:cstheme="minorHAnsi"/>
          <w:b/>
          <w:bCs/>
          <w:sz w:val="28"/>
          <w:szCs w:val="28"/>
        </w:rPr>
        <w:lastRenderedPageBreak/>
        <w:t>Příloha č. 2 – Položkový rozpočet/oceněný výkaz výměr</w:t>
      </w:r>
    </w:p>
    <w:p w14:paraId="23EAFF01" w14:textId="50B65A52" w:rsidR="00A21740" w:rsidRDefault="00460EF0">
      <w:pPr>
        <w:jc w:val="center"/>
        <w:rPr>
          <w:rFonts w:asciiTheme="minorHAnsi" w:hAnsiTheme="minorHAnsi" w:cstheme="minorHAnsi"/>
          <w:i/>
          <w:iCs/>
          <w:sz w:val="22"/>
        </w:rPr>
      </w:pPr>
      <w:r w:rsidRPr="00821D13">
        <w:rPr>
          <w:rFonts w:asciiTheme="minorHAnsi" w:hAnsiTheme="minorHAnsi" w:cstheme="minorHAnsi"/>
          <w:i/>
          <w:iCs/>
          <w:sz w:val="22"/>
          <w:highlight w:val="green"/>
        </w:rPr>
        <w:t>bude doplněno před podpisem smlouvy</w:t>
      </w:r>
      <w:r w:rsidR="00D400A1" w:rsidRPr="00821D13">
        <w:rPr>
          <w:rFonts w:asciiTheme="minorHAnsi" w:hAnsiTheme="minorHAnsi" w:cstheme="minorHAnsi"/>
          <w:i/>
          <w:iCs/>
          <w:sz w:val="22"/>
          <w:highlight w:val="green"/>
        </w:rPr>
        <w:t xml:space="preserve"> dle nabídky vybraného dodavatele</w:t>
      </w:r>
    </w:p>
    <w:p w14:paraId="66219ADB" w14:textId="77777777" w:rsidR="00C53091" w:rsidRDefault="00C53091">
      <w:pPr>
        <w:jc w:val="center"/>
        <w:rPr>
          <w:rFonts w:asciiTheme="minorHAnsi" w:hAnsiTheme="minorHAnsi" w:cstheme="minorHAnsi"/>
          <w:i/>
          <w:iCs/>
          <w:sz w:val="22"/>
        </w:rPr>
        <w:sectPr w:rsidR="00C53091" w:rsidSect="004F2E9E">
          <w:pgSz w:w="11906" w:h="16838"/>
          <w:pgMar w:top="1418" w:right="1134" w:bottom="1616" w:left="1134" w:header="709" w:footer="709" w:gutter="0"/>
          <w:cols w:space="708"/>
          <w:formProt w:val="0"/>
          <w:titlePg/>
          <w:docGrid w:linePitch="360"/>
        </w:sectPr>
      </w:pPr>
    </w:p>
    <w:p w14:paraId="73514943" w14:textId="741536D0" w:rsidR="00353E61" w:rsidRPr="00136E8C" w:rsidRDefault="00353E61" w:rsidP="00353E61">
      <w:pPr>
        <w:jc w:val="center"/>
        <w:rPr>
          <w:rFonts w:asciiTheme="minorHAnsi" w:hAnsiTheme="minorHAnsi" w:cstheme="minorHAnsi"/>
          <w:b/>
          <w:bCs/>
          <w:sz w:val="28"/>
          <w:szCs w:val="28"/>
        </w:rPr>
      </w:pPr>
      <w:r w:rsidRPr="00136E8C">
        <w:rPr>
          <w:rFonts w:asciiTheme="minorHAnsi" w:hAnsiTheme="minorHAnsi" w:cstheme="minorHAnsi"/>
          <w:b/>
          <w:bCs/>
          <w:sz w:val="28"/>
          <w:szCs w:val="28"/>
        </w:rPr>
        <w:lastRenderedPageBreak/>
        <w:t xml:space="preserve">Příloha č. </w:t>
      </w:r>
      <w:r>
        <w:rPr>
          <w:rFonts w:asciiTheme="minorHAnsi" w:hAnsiTheme="minorHAnsi" w:cstheme="minorHAnsi"/>
          <w:b/>
          <w:bCs/>
          <w:sz w:val="28"/>
          <w:szCs w:val="28"/>
        </w:rPr>
        <w:t>3</w:t>
      </w:r>
      <w:r w:rsidRPr="00136E8C">
        <w:rPr>
          <w:rFonts w:asciiTheme="minorHAnsi" w:hAnsiTheme="minorHAnsi" w:cstheme="minorHAnsi"/>
          <w:b/>
          <w:bCs/>
          <w:sz w:val="28"/>
          <w:szCs w:val="28"/>
        </w:rPr>
        <w:t xml:space="preserve"> – </w:t>
      </w:r>
      <w:r>
        <w:rPr>
          <w:rFonts w:asciiTheme="minorHAnsi" w:hAnsiTheme="minorHAnsi" w:cstheme="minorHAnsi"/>
          <w:b/>
          <w:bCs/>
          <w:sz w:val="28"/>
          <w:szCs w:val="28"/>
        </w:rPr>
        <w:t>Harmonogram plnění</w:t>
      </w:r>
    </w:p>
    <w:p w14:paraId="10748894" w14:textId="77777777" w:rsidR="00353E61" w:rsidRDefault="00353E61" w:rsidP="00353E61">
      <w:pPr>
        <w:jc w:val="center"/>
        <w:rPr>
          <w:rFonts w:asciiTheme="minorHAnsi" w:hAnsiTheme="minorHAnsi" w:cstheme="minorHAnsi"/>
          <w:i/>
          <w:iCs/>
          <w:sz w:val="22"/>
        </w:rPr>
      </w:pPr>
      <w:r w:rsidRPr="00821D13">
        <w:rPr>
          <w:rFonts w:asciiTheme="minorHAnsi" w:hAnsiTheme="minorHAnsi" w:cstheme="minorHAnsi"/>
          <w:i/>
          <w:iCs/>
          <w:sz w:val="22"/>
          <w:highlight w:val="green"/>
        </w:rPr>
        <w:t>bude doplněno před podpisem smlouvy dle nabídky vybraného dodavatele</w:t>
      </w:r>
    </w:p>
    <w:p w14:paraId="29E29F4E" w14:textId="77777777" w:rsidR="00C53091" w:rsidRPr="00821D13" w:rsidRDefault="00C53091">
      <w:pPr>
        <w:jc w:val="center"/>
        <w:rPr>
          <w:rFonts w:asciiTheme="minorHAnsi" w:hAnsiTheme="minorHAnsi" w:cstheme="minorHAnsi"/>
          <w:i/>
          <w:iCs/>
          <w:sz w:val="22"/>
        </w:rPr>
      </w:pPr>
    </w:p>
    <w:p w14:paraId="094589A8" w14:textId="77777777" w:rsidR="00A21740" w:rsidRPr="00FF668E" w:rsidRDefault="00A21740">
      <w:pPr>
        <w:jc w:val="both"/>
        <w:rPr>
          <w:rFonts w:asciiTheme="minorHAnsi" w:hAnsiTheme="minorHAnsi" w:cstheme="minorHAnsi"/>
          <w:b/>
          <w:bCs/>
          <w:sz w:val="22"/>
        </w:rPr>
      </w:pPr>
    </w:p>
    <w:p w14:paraId="4BBE9FAA" w14:textId="77777777" w:rsidR="00A21740" w:rsidRPr="00FF668E" w:rsidRDefault="00A21740">
      <w:pPr>
        <w:jc w:val="both"/>
        <w:rPr>
          <w:rFonts w:asciiTheme="minorHAnsi" w:hAnsiTheme="minorHAnsi" w:cstheme="minorHAnsi"/>
          <w:b/>
          <w:bCs/>
          <w:sz w:val="22"/>
        </w:rPr>
      </w:pPr>
    </w:p>
    <w:p w14:paraId="6B0007FC" w14:textId="77777777" w:rsidR="00A21740" w:rsidRPr="00FF668E" w:rsidRDefault="00460EF0">
      <w:pPr>
        <w:jc w:val="both"/>
        <w:rPr>
          <w:rFonts w:asciiTheme="minorHAnsi" w:hAnsiTheme="minorHAnsi" w:cstheme="minorHAnsi"/>
          <w:b/>
          <w:bCs/>
          <w:sz w:val="22"/>
          <w:highlight w:val="green"/>
        </w:rPr>
      </w:pPr>
      <w:r w:rsidRPr="00FF668E">
        <w:rPr>
          <w:rFonts w:asciiTheme="minorHAnsi" w:hAnsiTheme="minorHAnsi" w:cstheme="minorHAnsi"/>
          <w:sz w:val="22"/>
        </w:rPr>
        <w:br w:type="page"/>
      </w:r>
    </w:p>
    <w:p w14:paraId="68722284" w14:textId="64172FD7" w:rsidR="00C53091" w:rsidRPr="00136E8C" w:rsidRDefault="00C53091" w:rsidP="00C53091">
      <w:pPr>
        <w:jc w:val="center"/>
        <w:rPr>
          <w:rFonts w:asciiTheme="minorHAnsi" w:hAnsiTheme="minorHAnsi" w:cstheme="minorHAnsi"/>
          <w:b/>
          <w:bCs/>
          <w:sz w:val="28"/>
          <w:szCs w:val="28"/>
        </w:rPr>
      </w:pPr>
      <w:r w:rsidRPr="00136E8C">
        <w:rPr>
          <w:rFonts w:asciiTheme="minorHAnsi" w:hAnsiTheme="minorHAnsi" w:cstheme="minorHAnsi"/>
          <w:b/>
          <w:bCs/>
          <w:sz w:val="28"/>
          <w:szCs w:val="28"/>
        </w:rPr>
        <w:lastRenderedPageBreak/>
        <w:t xml:space="preserve">Příloha č. </w:t>
      </w:r>
      <w:r>
        <w:rPr>
          <w:rFonts w:asciiTheme="minorHAnsi" w:hAnsiTheme="minorHAnsi" w:cstheme="minorHAnsi"/>
          <w:b/>
          <w:bCs/>
          <w:sz w:val="28"/>
          <w:szCs w:val="28"/>
        </w:rPr>
        <w:t>4</w:t>
      </w:r>
      <w:r w:rsidRPr="00136E8C">
        <w:rPr>
          <w:rFonts w:asciiTheme="minorHAnsi" w:hAnsiTheme="minorHAnsi" w:cstheme="minorHAnsi"/>
          <w:b/>
          <w:bCs/>
          <w:sz w:val="28"/>
          <w:szCs w:val="28"/>
        </w:rPr>
        <w:t xml:space="preserve"> – </w:t>
      </w:r>
      <w:r>
        <w:rPr>
          <w:rFonts w:asciiTheme="minorHAnsi" w:hAnsiTheme="minorHAnsi" w:cstheme="minorHAnsi"/>
          <w:b/>
          <w:bCs/>
          <w:sz w:val="28"/>
          <w:szCs w:val="28"/>
        </w:rPr>
        <w:t>Seznam poddodavatelů</w:t>
      </w:r>
    </w:p>
    <w:p w14:paraId="63130B21" w14:textId="33E4F5F7" w:rsidR="00A21740" w:rsidRDefault="001C1DED" w:rsidP="001C1DED">
      <w:pPr>
        <w:rPr>
          <w:rFonts w:asciiTheme="minorHAnsi" w:hAnsiTheme="minorHAnsi" w:cstheme="minorHAnsi"/>
          <w:b/>
          <w:bCs/>
          <w:sz w:val="22"/>
        </w:rPr>
      </w:pPr>
      <w:r>
        <w:rPr>
          <w:rFonts w:asciiTheme="minorHAnsi" w:hAnsiTheme="minorHAnsi" w:cstheme="minorHAnsi"/>
          <w:b/>
          <w:bCs/>
          <w:sz w:val="22"/>
        </w:rPr>
        <w:t>Poddodavatel č. 1:</w:t>
      </w:r>
      <w:r>
        <w:rPr>
          <w:rFonts w:asciiTheme="minorHAnsi" w:hAnsiTheme="minorHAnsi" w:cstheme="minorHAnsi"/>
          <w:b/>
          <w:bCs/>
          <w:sz w:val="22"/>
        </w:rPr>
        <w:tab/>
      </w:r>
      <w:r w:rsidRPr="001C1DED">
        <w:rPr>
          <w:rFonts w:asciiTheme="minorHAnsi" w:hAnsiTheme="minorHAnsi" w:cstheme="minorHAnsi"/>
          <w:b/>
          <w:bCs/>
          <w:sz w:val="22"/>
          <w:highlight w:val="yellow"/>
        </w:rPr>
        <w:t xml:space="preserve">název, IČO </w:t>
      </w:r>
      <w:r w:rsidRPr="001C1DED">
        <w:rPr>
          <w:rFonts w:asciiTheme="minorHAnsi" w:hAnsiTheme="minorHAnsi" w:cstheme="minorHAnsi"/>
          <w:sz w:val="22"/>
          <w:highlight w:val="yellow"/>
        </w:rPr>
        <w:t>[DOPLNÍ DODAVATEL]</w:t>
      </w:r>
    </w:p>
    <w:p w14:paraId="5AE25155" w14:textId="7B2EB479" w:rsidR="001C1DED" w:rsidRDefault="001C1DED" w:rsidP="001C1DED">
      <w:pPr>
        <w:rPr>
          <w:rFonts w:asciiTheme="minorHAnsi" w:hAnsiTheme="minorHAnsi" w:cstheme="minorHAnsi"/>
          <w:b/>
          <w:bCs/>
          <w:sz w:val="22"/>
        </w:rPr>
      </w:pPr>
      <w:r>
        <w:rPr>
          <w:rFonts w:asciiTheme="minorHAnsi" w:hAnsiTheme="minorHAnsi" w:cstheme="minorHAnsi"/>
          <w:b/>
          <w:bCs/>
          <w:sz w:val="22"/>
        </w:rPr>
        <w:t>Popis části plnění, která bude realizována poddodavatelem:</w:t>
      </w:r>
    </w:p>
    <w:p w14:paraId="52E4E14E" w14:textId="292E5CD2" w:rsidR="001C1DED" w:rsidRDefault="001C1DED" w:rsidP="001C1DED">
      <w:pPr>
        <w:rPr>
          <w:rFonts w:asciiTheme="minorHAnsi" w:hAnsiTheme="minorHAnsi" w:cstheme="minorHAnsi"/>
          <w:sz w:val="22"/>
        </w:rPr>
      </w:pPr>
      <w:r w:rsidRPr="00FF668E">
        <w:rPr>
          <w:rFonts w:asciiTheme="minorHAnsi" w:hAnsiTheme="minorHAnsi" w:cstheme="minorHAnsi"/>
          <w:sz w:val="22"/>
          <w:highlight w:val="yellow"/>
        </w:rPr>
        <w:t>[DOPLNÍ DODAVATEL]</w:t>
      </w:r>
    </w:p>
    <w:p w14:paraId="612345BA" w14:textId="77777777" w:rsidR="001C1DED" w:rsidRDefault="001C1DED" w:rsidP="001C1DED">
      <w:pPr>
        <w:rPr>
          <w:rFonts w:asciiTheme="minorHAnsi" w:hAnsiTheme="minorHAnsi" w:cstheme="minorHAnsi"/>
          <w:sz w:val="22"/>
        </w:rPr>
      </w:pPr>
    </w:p>
    <w:p w14:paraId="132D4A39" w14:textId="6A2119DD" w:rsidR="001C1DED" w:rsidRDefault="001C1DED" w:rsidP="001C1DED">
      <w:pPr>
        <w:rPr>
          <w:rFonts w:asciiTheme="minorHAnsi" w:hAnsiTheme="minorHAnsi" w:cstheme="minorHAnsi"/>
          <w:b/>
          <w:bCs/>
          <w:sz w:val="22"/>
        </w:rPr>
      </w:pPr>
      <w:r>
        <w:rPr>
          <w:rFonts w:asciiTheme="minorHAnsi" w:hAnsiTheme="minorHAnsi" w:cstheme="minorHAnsi"/>
          <w:b/>
          <w:bCs/>
          <w:sz w:val="22"/>
        </w:rPr>
        <w:t xml:space="preserve">Poddodavatel č. </w:t>
      </w:r>
      <w:r w:rsidR="007D241F">
        <w:rPr>
          <w:rFonts w:asciiTheme="minorHAnsi" w:hAnsiTheme="minorHAnsi" w:cstheme="minorHAnsi"/>
          <w:b/>
          <w:bCs/>
          <w:sz w:val="22"/>
        </w:rPr>
        <w:t>2</w:t>
      </w:r>
      <w:r>
        <w:rPr>
          <w:rFonts w:asciiTheme="minorHAnsi" w:hAnsiTheme="minorHAnsi" w:cstheme="minorHAnsi"/>
          <w:b/>
          <w:bCs/>
          <w:sz w:val="22"/>
        </w:rPr>
        <w:t>:</w:t>
      </w:r>
      <w:r>
        <w:rPr>
          <w:rFonts w:asciiTheme="minorHAnsi" w:hAnsiTheme="minorHAnsi" w:cstheme="minorHAnsi"/>
          <w:b/>
          <w:bCs/>
          <w:sz w:val="22"/>
        </w:rPr>
        <w:tab/>
      </w:r>
      <w:r w:rsidRPr="001C1DED">
        <w:rPr>
          <w:rFonts w:asciiTheme="minorHAnsi" w:hAnsiTheme="minorHAnsi" w:cstheme="minorHAnsi"/>
          <w:b/>
          <w:bCs/>
          <w:sz w:val="22"/>
          <w:highlight w:val="yellow"/>
        </w:rPr>
        <w:t xml:space="preserve">název, IČO </w:t>
      </w:r>
      <w:r w:rsidRPr="001C1DED">
        <w:rPr>
          <w:rFonts w:asciiTheme="minorHAnsi" w:hAnsiTheme="minorHAnsi" w:cstheme="minorHAnsi"/>
          <w:sz w:val="22"/>
          <w:highlight w:val="yellow"/>
        </w:rPr>
        <w:t>[DOPLNÍ DODAVATEL]</w:t>
      </w:r>
    </w:p>
    <w:p w14:paraId="4B852042" w14:textId="77777777" w:rsidR="001C1DED" w:rsidRDefault="001C1DED" w:rsidP="001C1DED">
      <w:pPr>
        <w:rPr>
          <w:rFonts w:asciiTheme="minorHAnsi" w:hAnsiTheme="minorHAnsi" w:cstheme="minorHAnsi"/>
          <w:b/>
          <w:bCs/>
          <w:sz w:val="22"/>
        </w:rPr>
      </w:pPr>
      <w:r>
        <w:rPr>
          <w:rFonts w:asciiTheme="minorHAnsi" w:hAnsiTheme="minorHAnsi" w:cstheme="minorHAnsi"/>
          <w:b/>
          <w:bCs/>
          <w:sz w:val="22"/>
        </w:rPr>
        <w:t>Popis části plnění, která bude realizována poddodavatelem:</w:t>
      </w:r>
    </w:p>
    <w:p w14:paraId="4D335C9E" w14:textId="77777777" w:rsidR="001C1DED" w:rsidRPr="001C1DED" w:rsidRDefault="001C1DED" w:rsidP="001C1DED">
      <w:pPr>
        <w:rPr>
          <w:rFonts w:asciiTheme="minorHAnsi" w:hAnsiTheme="minorHAnsi" w:cstheme="minorHAnsi"/>
          <w:b/>
          <w:bCs/>
          <w:sz w:val="22"/>
        </w:rPr>
      </w:pPr>
      <w:r w:rsidRPr="00FF668E">
        <w:rPr>
          <w:rFonts w:asciiTheme="minorHAnsi" w:hAnsiTheme="minorHAnsi" w:cstheme="minorHAnsi"/>
          <w:sz w:val="22"/>
          <w:highlight w:val="yellow"/>
        </w:rPr>
        <w:t>[DOPLNÍ DODAVATEL]</w:t>
      </w:r>
    </w:p>
    <w:p w14:paraId="5B28F3AB" w14:textId="77777777" w:rsidR="001C1DED" w:rsidRDefault="001C1DED" w:rsidP="001C1DED">
      <w:pPr>
        <w:rPr>
          <w:rFonts w:asciiTheme="minorHAnsi" w:hAnsiTheme="minorHAnsi" w:cstheme="minorHAnsi"/>
          <w:b/>
          <w:bCs/>
          <w:sz w:val="22"/>
        </w:rPr>
      </w:pPr>
    </w:p>
    <w:p w14:paraId="0FE57420" w14:textId="77777777" w:rsidR="001C1DED" w:rsidRDefault="001C1DED" w:rsidP="001C1DED">
      <w:pPr>
        <w:rPr>
          <w:rFonts w:asciiTheme="minorHAnsi" w:hAnsiTheme="minorHAnsi" w:cstheme="minorHAnsi"/>
          <w:b/>
          <w:bCs/>
          <w:sz w:val="22"/>
        </w:rPr>
      </w:pPr>
    </w:p>
    <w:p w14:paraId="22BD8FCC" w14:textId="10F9FD43" w:rsidR="001C1DED" w:rsidRDefault="001C1DED" w:rsidP="001C1DED">
      <w:pPr>
        <w:rPr>
          <w:rFonts w:asciiTheme="minorHAnsi" w:hAnsiTheme="minorHAnsi" w:cstheme="minorHAnsi"/>
          <w:b/>
          <w:bCs/>
          <w:sz w:val="22"/>
        </w:rPr>
      </w:pPr>
      <w:r>
        <w:rPr>
          <w:rFonts w:asciiTheme="minorHAnsi" w:hAnsiTheme="minorHAnsi" w:cstheme="minorHAnsi"/>
          <w:b/>
          <w:bCs/>
          <w:sz w:val="22"/>
        </w:rPr>
        <w:t xml:space="preserve">Poddodavatel č. </w:t>
      </w:r>
      <w:r w:rsidR="007D241F">
        <w:rPr>
          <w:rFonts w:asciiTheme="minorHAnsi" w:hAnsiTheme="minorHAnsi" w:cstheme="minorHAnsi"/>
          <w:b/>
          <w:bCs/>
          <w:sz w:val="22"/>
        </w:rPr>
        <w:t>3</w:t>
      </w:r>
      <w:r>
        <w:rPr>
          <w:rFonts w:asciiTheme="minorHAnsi" w:hAnsiTheme="minorHAnsi" w:cstheme="minorHAnsi"/>
          <w:b/>
          <w:bCs/>
          <w:sz w:val="22"/>
        </w:rPr>
        <w:t>:</w:t>
      </w:r>
      <w:r>
        <w:rPr>
          <w:rFonts w:asciiTheme="minorHAnsi" w:hAnsiTheme="minorHAnsi" w:cstheme="minorHAnsi"/>
          <w:b/>
          <w:bCs/>
          <w:sz w:val="22"/>
        </w:rPr>
        <w:tab/>
      </w:r>
      <w:r w:rsidRPr="001C1DED">
        <w:rPr>
          <w:rFonts w:asciiTheme="minorHAnsi" w:hAnsiTheme="minorHAnsi" w:cstheme="minorHAnsi"/>
          <w:b/>
          <w:bCs/>
          <w:sz w:val="22"/>
          <w:highlight w:val="yellow"/>
        </w:rPr>
        <w:t xml:space="preserve">název, IČO </w:t>
      </w:r>
      <w:r w:rsidRPr="001C1DED">
        <w:rPr>
          <w:rFonts w:asciiTheme="minorHAnsi" w:hAnsiTheme="minorHAnsi" w:cstheme="minorHAnsi"/>
          <w:sz w:val="22"/>
          <w:highlight w:val="yellow"/>
        </w:rPr>
        <w:t>[DOPLNÍ DODAVATEL]</w:t>
      </w:r>
    </w:p>
    <w:p w14:paraId="5D42549B" w14:textId="77777777" w:rsidR="001C1DED" w:rsidRDefault="001C1DED" w:rsidP="001C1DED">
      <w:pPr>
        <w:rPr>
          <w:rFonts w:asciiTheme="minorHAnsi" w:hAnsiTheme="minorHAnsi" w:cstheme="minorHAnsi"/>
          <w:b/>
          <w:bCs/>
          <w:sz w:val="22"/>
        </w:rPr>
      </w:pPr>
      <w:r>
        <w:rPr>
          <w:rFonts w:asciiTheme="minorHAnsi" w:hAnsiTheme="minorHAnsi" w:cstheme="minorHAnsi"/>
          <w:b/>
          <w:bCs/>
          <w:sz w:val="22"/>
        </w:rPr>
        <w:t>Popis části plnění, která bude realizována poddodavatelem:</w:t>
      </w:r>
    </w:p>
    <w:p w14:paraId="54B4B3CC" w14:textId="77777777" w:rsidR="001C1DED" w:rsidRDefault="001C1DED" w:rsidP="001C1DED">
      <w:pPr>
        <w:rPr>
          <w:rFonts w:asciiTheme="minorHAnsi" w:hAnsiTheme="minorHAnsi" w:cstheme="minorHAnsi"/>
          <w:sz w:val="22"/>
        </w:rPr>
      </w:pPr>
      <w:r w:rsidRPr="00FF668E">
        <w:rPr>
          <w:rFonts w:asciiTheme="minorHAnsi" w:hAnsiTheme="minorHAnsi" w:cstheme="minorHAnsi"/>
          <w:sz w:val="22"/>
          <w:highlight w:val="yellow"/>
        </w:rPr>
        <w:t>[DOPLNÍ DODAVATEL]</w:t>
      </w:r>
    </w:p>
    <w:p w14:paraId="47047A88" w14:textId="77777777" w:rsidR="007D241F" w:rsidRDefault="007D241F" w:rsidP="001C1DED">
      <w:pPr>
        <w:rPr>
          <w:rFonts w:asciiTheme="minorHAnsi" w:hAnsiTheme="minorHAnsi" w:cstheme="minorHAnsi"/>
          <w:sz w:val="22"/>
        </w:rPr>
      </w:pPr>
    </w:p>
    <w:p w14:paraId="27E84D5F" w14:textId="4F057ADD" w:rsidR="007D241F" w:rsidRPr="00A075EB" w:rsidRDefault="007D241F" w:rsidP="00A075EB">
      <w:pPr>
        <w:jc w:val="both"/>
        <w:rPr>
          <w:rFonts w:asciiTheme="minorHAnsi" w:hAnsiTheme="minorHAnsi" w:cstheme="minorHAnsi"/>
          <w:sz w:val="22"/>
          <w:highlight w:val="yellow"/>
        </w:rPr>
      </w:pPr>
      <w:r w:rsidRPr="00A075EB">
        <w:rPr>
          <w:rFonts w:asciiTheme="minorHAnsi" w:hAnsiTheme="minorHAnsi" w:cstheme="minorHAnsi"/>
          <w:sz w:val="22"/>
          <w:highlight w:val="yellow"/>
        </w:rPr>
        <w:t>Dodavatel uvede</w:t>
      </w:r>
      <w:r w:rsidR="00A075EB">
        <w:rPr>
          <w:rFonts w:asciiTheme="minorHAnsi" w:hAnsiTheme="minorHAnsi" w:cstheme="minorHAnsi"/>
          <w:sz w:val="22"/>
          <w:highlight w:val="yellow"/>
        </w:rPr>
        <w:t xml:space="preserve"> všechny</w:t>
      </w:r>
      <w:r w:rsidRPr="00A075EB">
        <w:rPr>
          <w:rFonts w:asciiTheme="minorHAnsi" w:hAnsiTheme="minorHAnsi" w:cstheme="minorHAnsi"/>
          <w:sz w:val="22"/>
          <w:highlight w:val="yellow"/>
        </w:rPr>
        <w:t xml:space="preserve"> poddodavatele, jejichž prostřednictvím plánuje realizovat plnění dle této smlouvy. V případě, že dodavatel neplánuje využití poddodavatelů, ponechá zde níže uvedený text:</w:t>
      </w:r>
    </w:p>
    <w:p w14:paraId="74A1594C" w14:textId="55E383AF" w:rsidR="007D241F" w:rsidRPr="00A075EB" w:rsidRDefault="007D241F" w:rsidP="00A075EB">
      <w:pPr>
        <w:jc w:val="center"/>
        <w:rPr>
          <w:rFonts w:asciiTheme="minorHAnsi" w:hAnsiTheme="minorHAnsi" w:cstheme="minorHAnsi"/>
          <w:b/>
          <w:bCs/>
          <w:sz w:val="24"/>
          <w:szCs w:val="24"/>
        </w:rPr>
      </w:pPr>
      <w:r w:rsidRPr="00A075EB">
        <w:rPr>
          <w:rFonts w:asciiTheme="minorHAnsi" w:hAnsiTheme="minorHAnsi" w:cstheme="minorHAnsi"/>
          <w:b/>
          <w:bCs/>
          <w:sz w:val="24"/>
          <w:szCs w:val="24"/>
          <w:highlight w:val="yellow"/>
        </w:rPr>
        <w:t xml:space="preserve">Dodavatel </w:t>
      </w:r>
      <w:r w:rsidR="0056226E">
        <w:rPr>
          <w:rFonts w:asciiTheme="minorHAnsi" w:hAnsiTheme="minorHAnsi" w:cstheme="minorHAnsi"/>
          <w:b/>
          <w:bCs/>
          <w:sz w:val="24"/>
          <w:szCs w:val="24"/>
          <w:highlight w:val="yellow"/>
        </w:rPr>
        <w:t>nebude plnit dílo ani jeho část dle této Smlouvy prostřednictvím poddodavatelů.</w:t>
      </w:r>
    </w:p>
    <w:p w14:paraId="7AEA3E63" w14:textId="77777777" w:rsidR="001C1DED" w:rsidRPr="001C1DED" w:rsidRDefault="001C1DED" w:rsidP="001C1DED">
      <w:pPr>
        <w:rPr>
          <w:rFonts w:asciiTheme="minorHAnsi" w:hAnsiTheme="minorHAnsi" w:cstheme="minorHAnsi"/>
          <w:b/>
          <w:bCs/>
          <w:sz w:val="22"/>
        </w:rPr>
      </w:pPr>
    </w:p>
    <w:sectPr w:rsidR="001C1DED" w:rsidRPr="001C1DED" w:rsidSect="004F2E9E">
      <w:pgSz w:w="11906" w:h="16838"/>
      <w:pgMar w:top="1418" w:right="1134" w:bottom="1616" w:left="113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9FD67C" w14:textId="77777777" w:rsidR="004B0A7E" w:rsidRDefault="004B0A7E">
      <w:pPr>
        <w:spacing w:after="0" w:line="240" w:lineRule="auto"/>
      </w:pPr>
      <w:r>
        <w:separator/>
      </w:r>
    </w:p>
  </w:endnote>
  <w:endnote w:type="continuationSeparator" w:id="0">
    <w:p w14:paraId="06FE9C1D" w14:textId="77777777" w:rsidR="004B0A7E" w:rsidRDefault="004B0A7E">
      <w:pPr>
        <w:spacing w:after="0" w:line="240" w:lineRule="auto"/>
      </w:pPr>
      <w:r>
        <w:continuationSeparator/>
      </w:r>
    </w:p>
  </w:endnote>
  <w:endnote w:type="continuationNotice" w:id="1">
    <w:p w14:paraId="5599400D" w14:textId="77777777" w:rsidR="004B0A7E" w:rsidRDefault="004B0A7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89831583"/>
      <w:docPartObj>
        <w:docPartGallery w:val="Page Numbers (Bottom of Page)"/>
        <w:docPartUnique/>
      </w:docPartObj>
    </w:sdtPr>
    <w:sdtEndPr/>
    <w:sdtContent>
      <w:sdt>
        <w:sdtPr>
          <w:id w:val="-243181234"/>
          <w:docPartObj>
            <w:docPartGallery w:val="Page Numbers (Top of Page)"/>
            <w:docPartUnique/>
          </w:docPartObj>
        </w:sdtPr>
        <w:sdtEndPr/>
        <w:sdtContent>
          <w:p w14:paraId="61977D64" w14:textId="11159A4F" w:rsidR="00A21740" w:rsidRPr="001625AB" w:rsidRDefault="001625AB" w:rsidP="001625AB">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67489215"/>
      <w:docPartObj>
        <w:docPartGallery w:val="Page Numbers (Bottom of Page)"/>
        <w:docPartUnique/>
      </w:docPartObj>
    </w:sdtPr>
    <w:sdtEndPr/>
    <w:sdtContent>
      <w:sdt>
        <w:sdtPr>
          <w:id w:val="-1769616900"/>
          <w:docPartObj>
            <w:docPartGallery w:val="Page Numbers (Top of Page)"/>
            <w:docPartUnique/>
          </w:docPartObj>
        </w:sdtPr>
        <w:sdtEndPr/>
        <w:sdtContent>
          <w:p w14:paraId="0807310A" w14:textId="01329787" w:rsidR="00A21740" w:rsidRPr="00BB0FE0" w:rsidRDefault="00BB0FE0" w:rsidP="00BB0FE0">
            <w:pPr>
              <w:pStyle w:val="Zpat"/>
              <w:tabs>
                <w:tab w:val="clear" w:pos="4536"/>
                <w:tab w:val="center" w:pos="4535"/>
              </w:tabs>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EEF329" w14:textId="77777777" w:rsidR="004B0A7E" w:rsidRDefault="004B0A7E">
      <w:pPr>
        <w:spacing w:after="0" w:line="240" w:lineRule="auto"/>
      </w:pPr>
      <w:r>
        <w:separator/>
      </w:r>
    </w:p>
  </w:footnote>
  <w:footnote w:type="continuationSeparator" w:id="0">
    <w:p w14:paraId="3B82949A" w14:textId="77777777" w:rsidR="004B0A7E" w:rsidRDefault="004B0A7E">
      <w:pPr>
        <w:spacing w:after="0" w:line="240" w:lineRule="auto"/>
      </w:pPr>
      <w:r>
        <w:continuationSeparator/>
      </w:r>
    </w:p>
  </w:footnote>
  <w:footnote w:type="continuationNotice" w:id="1">
    <w:p w14:paraId="5AA02D23" w14:textId="77777777" w:rsidR="004B0A7E" w:rsidRDefault="004B0A7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5671E1" w14:textId="77777777" w:rsidR="00194AB6" w:rsidRDefault="00194AB6" w:rsidP="00194AB6">
    <w:pPr>
      <w:pStyle w:val="MNETnormln"/>
      <w:tabs>
        <w:tab w:val="left" w:pos="6804"/>
      </w:tabs>
      <w:spacing w:after="0"/>
      <w:jc w:val="right"/>
      <w:rPr>
        <w:sz w:val="18"/>
        <w:szCs w:val="20"/>
      </w:rPr>
    </w:pPr>
    <w:r>
      <w:rPr>
        <w:noProof/>
      </w:rPr>
      <w:drawing>
        <wp:anchor distT="0" distB="0" distL="0" distR="0" simplePos="0" relativeHeight="251658241" behindDoc="1" locked="0" layoutInCell="0" allowOverlap="1" wp14:anchorId="2658C0CF" wp14:editId="35E993F3">
          <wp:simplePos x="0" y="0"/>
          <wp:positionH relativeFrom="column">
            <wp:posOffset>-457835</wp:posOffset>
          </wp:positionH>
          <wp:positionV relativeFrom="paragraph">
            <wp:posOffset>-666750</wp:posOffset>
          </wp:positionV>
          <wp:extent cx="3044825" cy="1764665"/>
          <wp:effectExtent l="0" t="0" r="0" b="0"/>
          <wp:wrapNone/>
          <wp:docPr id="102706227" name="Obrázek1" descr="C:\Users\pjouklova.000\AppData\Local\Microsoft\Windows\INetCache\Content.Word\mnet-logo-zakladni verze-RGB-barva_mediu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1" descr="C:\Users\pjouklova.000\AppData\Local\Microsoft\Windows\INetCache\Content.Word\mnet-logo-zakladni verze-RGB-barva_medium.png"/>
                  <pic:cNvPicPr>
                    <a:picLocks noChangeAspect="1" noChangeArrowheads="1"/>
                  </pic:cNvPicPr>
                </pic:nvPicPr>
                <pic:blipFill>
                  <a:blip r:embed="rId1"/>
                  <a:stretch>
                    <a:fillRect/>
                  </a:stretch>
                </pic:blipFill>
                <pic:spPr bwMode="auto">
                  <a:xfrm>
                    <a:off x="0" y="0"/>
                    <a:ext cx="3044825" cy="1764665"/>
                  </a:xfrm>
                  <a:prstGeom prst="rect">
                    <a:avLst/>
                  </a:prstGeom>
                </pic:spPr>
              </pic:pic>
            </a:graphicData>
          </a:graphic>
        </wp:anchor>
      </w:drawing>
    </w:r>
    <w:r>
      <w:tab/>
    </w:r>
    <w:r>
      <w:rPr>
        <w:sz w:val="18"/>
        <w:szCs w:val="20"/>
      </w:rPr>
      <w:t>Metropolnet, a.s.</w:t>
    </w:r>
  </w:p>
  <w:p w14:paraId="285BBE33" w14:textId="77777777" w:rsidR="00194AB6" w:rsidRDefault="00194AB6" w:rsidP="00194AB6">
    <w:pPr>
      <w:pStyle w:val="MNETnormln"/>
      <w:tabs>
        <w:tab w:val="left" w:pos="6804"/>
      </w:tabs>
      <w:spacing w:after="0"/>
      <w:jc w:val="right"/>
      <w:rPr>
        <w:sz w:val="18"/>
        <w:szCs w:val="20"/>
      </w:rPr>
    </w:pPr>
    <w:r>
      <w:rPr>
        <w:sz w:val="18"/>
        <w:szCs w:val="20"/>
      </w:rPr>
      <w:tab/>
      <w:t>Mírové náměstí 3097/37</w:t>
    </w:r>
  </w:p>
  <w:p w14:paraId="629C6EEF" w14:textId="77777777" w:rsidR="00194AB6" w:rsidRDefault="00194AB6" w:rsidP="00194AB6">
    <w:pPr>
      <w:pStyle w:val="MNETnormln"/>
      <w:tabs>
        <w:tab w:val="left" w:pos="6804"/>
      </w:tabs>
      <w:spacing w:after="0"/>
      <w:jc w:val="right"/>
      <w:rPr>
        <w:sz w:val="18"/>
        <w:szCs w:val="20"/>
      </w:rPr>
    </w:pPr>
    <w:r>
      <w:rPr>
        <w:sz w:val="18"/>
        <w:szCs w:val="20"/>
      </w:rPr>
      <w:tab/>
      <w:t>400 01 Ústí nad Labem</w:t>
    </w:r>
  </w:p>
  <w:p w14:paraId="3E38999C" w14:textId="77777777" w:rsidR="00194AB6" w:rsidRDefault="00194AB6">
    <w:pPr>
      <w:pStyle w:val="Zhlav"/>
    </w:pPr>
  </w:p>
  <w:p w14:paraId="01B55AAF" w14:textId="77777777" w:rsidR="0096411A" w:rsidRDefault="0096411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B1AE9" w14:textId="77777777" w:rsidR="00A21740" w:rsidRDefault="00460EF0" w:rsidP="001E0D62">
    <w:pPr>
      <w:pStyle w:val="MNETnormln"/>
      <w:tabs>
        <w:tab w:val="left" w:pos="6804"/>
      </w:tabs>
      <w:spacing w:after="0"/>
      <w:jc w:val="right"/>
      <w:rPr>
        <w:sz w:val="18"/>
        <w:szCs w:val="20"/>
      </w:rPr>
    </w:pPr>
    <w:r>
      <w:rPr>
        <w:noProof/>
      </w:rPr>
      <w:drawing>
        <wp:anchor distT="0" distB="0" distL="0" distR="0" simplePos="0" relativeHeight="251658240" behindDoc="1" locked="0" layoutInCell="0" allowOverlap="1" wp14:anchorId="410B697C" wp14:editId="6DDA9B60">
          <wp:simplePos x="0" y="0"/>
          <wp:positionH relativeFrom="column">
            <wp:posOffset>-457835</wp:posOffset>
          </wp:positionH>
          <wp:positionV relativeFrom="paragraph">
            <wp:posOffset>-666750</wp:posOffset>
          </wp:positionV>
          <wp:extent cx="3044825" cy="1764665"/>
          <wp:effectExtent l="0" t="0" r="0" b="0"/>
          <wp:wrapNone/>
          <wp:docPr id="1708705464" name="Obrázek1" descr="C:\Users\pjouklova.000\AppData\Local\Microsoft\Windows\INetCache\Content.Word\mnet-logo-zakladni verze-RGB-barva_mediu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1" descr="C:\Users\pjouklova.000\AppData\Local\Microsoft\Windows\INetCache\Content.Word\mnet-logo-zakladni verze-RGB-barva_medium.png"/>
                  <pic:cNvPicPr>
                    <a:picLocks noChangeAspect="1" noChangeArrowheads="1"/>
                  </pic:cNvPicPr>
                </pic:nvPicPr>
                <pic:blipFill>
                  <a:blip r:embed="rId1"/>
                  <a:stretch>
                    <a:fillRect/>
                  </a:stretch>
                </pic:blipFill>
                <pic:spPr bwMode="auto">
                  <a:xfrm>
                    <a:off x="0" y="0"/>
                    <a:ext cx="3044825" cy="1764665"/>
                  </a:xfrm>
                  <a:prstGeom prst="rect">
                    <a:avLst/>
                  </a:prstGeom>
                </pic:spPr>
              </pic:pic>
            </a:graphicData>
          </a:graphic>
        </wp:anchor>
      </w:drawing>
    </w:r>
    <w:r>
      <w:tab/>
    </w:r>
    <w:r>
      <w:rPr>
        <w:sz w:val="18"/>
        <w:szCs w:val="20"/>
      </w:rPr>
      <w:t>Metropolnet, a.s.</w:t>
    </w:r>
  </w:p>
  <w:p w14:paraId="7DB44B03" w14:textId="77777777" w:rsidR="00A21740" w:rsidRDefault="00460EF0" w:rsidP="001E0D62">
    <w:pPr>
      <w:pStyle w:val="MNETnormln"/>
      <w:tabs>
        <w:tab w:val="left" w:pos="6804"/>
      </w:tabs>
      <w:spacing w:after="0"/>
      <w:jc w:val="right"/>
      <w:rPr>
        <w:sz w:val="18"/>
        <w:szCs w:val="20"/>
      </w:rPr>
    </w:pPr>
    <w:r>
      <w:rPr>
        <w:sz w:val="18"/>
        <w:szCs w:val="20"/>
      </w:rPr>
      <w:tab/>
      <w:t>Mírové náměstí 3097/37</w:t>
    </w:r>
  </w:p>
  <w:p w14:paraId="08AEA14A" w14:textId="77777777" w:rsidR="00A21740" w:rsidRDefault="00460EF0" w:rsidP="001E0D62">
    <w:pPr>
      <w:pStyle w:val="MNETnormln"/>
      <w:tabs>
        <w:tab w:val="left" w:pos="6804"/>
      </w:tabs>
      <w:spacing w:after="0"/>
      <w:jc w:val="right"/>
      <w:rPr>
        <w:sz w:val="18"/>
        <w:szCs w:val="20"/>
      </w:rPr>
    </w:pPr>
    <w:r>
      <w:rPr>
        <w:sz w:val="18"/>
        <w:szCs w:val="20"/>
      </w:rPr>
      <w:tab/>
      <w:t>400 01 Ústí nad Labem</w:t>
    </w:r>
  </w:p>
  <w:p w14:paraId="2E6E3647" w14:textId="77777777" w:rsidR="00A21740" w:rsidRDefault="00A21740">
    <w:pPr>
      <w:pStyle w:val="Zhlav"/>
      <w:tabs>
        <w:tab w:val="clear" w:pos="4536"/>
        <w:tab w:val="left" w:pos="6804"/>
      </w:tabs>
      <w:rPr>
        <w:rFonts w:cs="Arial"/>
        <w:b/>
        <w:b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271BB"/>
    <w:multiLevelType w:val="multilevel"/>
    <w:tmpl w:val="EBE8A64A"/>
    <w:lvl w:ilvl="0">
      <w:start w:val="1"/>
      <w:numFmt w:val="upp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3743951"/>
    <w:multiLevelType w:val="multilevel"/>
    <w:tmpl w:val="10B2DE0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096235DE"/>
    <w:multiLevelType w:val="multilevel"/>
    <w:tmpl w:val="7C14AB4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A825A35"/>
    <w:multiLevelType w:val="multilevel"/>
    <w:tmpl w:val="D6E0FF3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10C05893"/>
    <w:multiLevelType w:val="multilevel"/>
    <w:tmpl w:val="7B64202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25283947"/>
    <w:multiLevelType w:val="multilevel"/>
    <w:tmpl w:val="14FC4AC0"/>
    <w:lvl w:ilvl="0">
      <w:start w:val="1"/>
      <w:numFmt w:val="upp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258C270B"/>
    <w:multiLevelType w:val="multilevel"/>
    <w:tmpl w:val="06AC3FE0"/>
    <w:lvl w:ilvl="0">
      <w:start w:val="1"/>
      <w:numFmt w:val="lowerLetter"/>
      <w:lvlText w:val="%1)"/>
      <w:lvlJc w:val="left"/>
      <w:pPr>
        <w:tabs>
          <w:tab w:val="num" w:pos="0"/>
        </w:tabs>
        <w:ind w:left="2160" w:hanging="360"/>
      </w:pPr>
    </w:lvl>
    <w:lvl w:ilvl="1">
      <w:start w:val="1"/>
      <w:numFmt w:val="lowerLetter"/>
      <w:lvlText w:val="%2."/>
      <w:lvlJc w:val="left"/>
      <w:pPr>
        <w:tabs>
          <w:tab w:val="num" w:pos="0"/>
        </w:tabs>
        <w:ind w:left="2880" w:hanging="360"/>
      </w:pPr>
    </w:lvl>
    <w:lvl w:ilvl="2">
      <w:start w:val="1"/>
      <w:numFmt w:val="lowerRoman"/>
      <w:lvlText w:val="%3."/>
      <w:lvlJc w:val="right"/>
      <w:pPr>
        <w:tabs>
          <w:tab w:val="num" w:pos="0"/>
        </w:tabs>
        <w:ind w:left="3600" w:hanging="180"/>
      </w:pPr>
    </w:lvl>
    <w:lvl w:ilvl="3">
      <w:start w:val="1"/>
      <w:numFmt w:val="decimal"/>
      <w:lvlText w:val="%4."/>
      <w:lvlJc w:val="left"/>
      <w:pPr>
        <w:tabs>
          <w:tab w:val="num" w:pos="0"/>
        </w:tabs>
        <w:ind w:left="4320" w:hanging="360"/>
      </w:pPr>
    </w:lvl>
    <w:lvl w:ilvl="4">
      <w:start w:val="1"/>
      <w:numFmt w:val="lowerLetter"/>
      <w:lvlText w:val="%5."/>
      <w:lvlJc w:val="left"/>
      <w:pPr>
        <w:tabs>
          <w:tab w:val="num" w:pos="0"/>
        </w:tabs>
        <w:ind w:left="5040" w:hanging="360"/>
      </w:pPr>
    </w:lvl>
    <w:lvl w:ilvl="5">
      <w:start w:val="1"/>
      <w:numFmt w:val="lowerRoman"/>
      <w:lvlText w:val="%6."/>
      <w:lvlJc w:val="right"/>
      <w:pPr>
        <w:tabs>
          <w:tab w:val="num" w:pos="0"/>
        </w:tabs>
        <w:ind w:left="5760" w:hanging="180"/>
      </w:pPr>
    </w:lvl>
    <w:lvl w:ilvl="6">
      <w:start w:val="1"/>
      <w:numFmt w:val="decimal"/>
      <w:lvlText w:val="%7."/>
      <w:lvlJc w:val="left"/>
      <w:pPr>
        <w:tabs>
          <w:tab w:val="num" w:pos="0"/>
        </w:tabs>
        <w:ind w:left="6480" w:hanging="360"/>
      </w:pPr>
    </w:lvl>
    <w:lvl w:ilvl="7">
      <w:start w:val="1"/>
      <w:numFmt w:val="lowerLetter"/>
      <w:lvlText w:val="%8."/>
      <w:lvlJc w:val="left"/>
      <w:pPr>
        <w:tabs>
          <w:tab w:val="num" w:pos="0"/>
        </w:tabs>
        <w:ind w:left="7200" w:hanging="360"/>
      </w:pPr>
    </w:lvl>
    <w:lvl w:ilvl="8">
      <w:start w:val="1"/>
      <w:numFmt w:val="lowerRoman"/>
      <w:lvlText w:val="%9."/>
      <w:lvlJc w:val="right"/>
      <w:pPr>
        <w:tabs>
          <w:tab w:val="num" w:pos="0"/>
        </w:tabs>
        <w:ind w:left="7920" w:hanging="180"/>
      </w:pPr>
    </w:lvl>
  </w:abstractNum>
  <w:abstractNum w:abstractNumId="7" w15:restartNumberingAfterBreak="0">
    <w:nsid w:val="26B36045"/>
    <w:multiLevelType w:val="multilevel"/>
    <w:tmpl w:val="FB0216A6"/>
    <w:lvl w:ilvl="0">
      <w:start w:val="1"/>
      <w:numFmt w:val="upp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31E67ACD"/>
    <w:multiLevelType w:val="multilevel"/>
    <w:tmpl w:val="AF16608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36DD01E2"/>
    <w:multiLevelType w:val="multilevel"/>
    <w:tmpl w:val="D870DCB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399428EC"/>
    <w:multiLevelType w:val="multilevel"/>
    <w:tmpl w:val="622C94B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3F5A2AC5"/>
    <w:multiLevelType w:val="hybridMultilevel"/>
    <w:tmpl w:val="FE6C10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FFC5BA2"/>
    <w:multiLevelType w:val="multilevel"/>
    <w:tmpl w:val="3EEAFDC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43320F88"/>
    <w:multiLevelType w:val="multilevel"/>
    <w:tmpl w:val="31A27F7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43FC5C4B"/>
    <w:multiLevelType w:val="multilevel"/>
    <w:tmpl w:val="D51C23F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499223C2"/>
    <w:multiLevelType w:val="multilevel"/>
    <w:tmpl w:val="20105E36"/>
    <w:lvl w:ilvl="0">
      <w:start w:val="1"/>
      <w:numFmt w:val="decimal"/>
      <w:pStyle w:val="Nadpis1"/>
      <w:lvlText w:val="%1"/>
      <w:lvlJc w:val="left"/>
      <w:pPr>
        <w:tabs>
          <w:tab w:val="num" w:pos="0"/>
        </w:tabs>
        <w:ind w:left="432" w:hanging="432"/>
      </w:pPr>
    </w:lvl>
    <w:lvl w:ilvl="1">
      <w:start w:val="1"/>
      <w:numFmt w:val="decimal"/>
      <w:pStyle w:val="Nadpis2"/>
      <w:lvlText w:val="%1.%2"/>
      <w:lvlJc w:val="left"/>
      <w:pPr>
        <w:tabs>
          <w:tab w:val="num" w:pos="0"/>
        </w:tabs>
        <w:ind w:left="576" w:hanging="576"/>
      </w:pPr>
    </w:lvl>
    <w:lvl w:ilvl="2">
      <w:start w:val="1"/>
      <w:numFmt w:val="decimal"/>
      <w:pStyle w:val="Nadpis3"/>
      <w:lvlText w:val="%1.%2.%3"/>
      <w:lvlJc w:val="left"/>
      <w:pPr>
        <w:tabs>
          <w:tab w:val="num" w:pos="0"/>
        </w:tabs>
        <w:ind w:left="720" w:hanging="720"/>
      </w:pPr>
    </w:lvl>
    <w:lvl w:ilvl="3">
      <w:start w:val="1"/>
      <w:numFmt w:val="decimal"/>
      <w:pStyle w:val="Nadpis4"/>
      <w:lvlText w:val="%1.%2.%3.%4"/>
      <w:lvlJc w:val="left"/>
      <w:pPr>
        <w:tabs>
          <w:tab w:val="num" w:pos="0"/>
        </w:tabs>
        <w:ind w:left="864" w:hanging="864"/>
      </w:pPr>
    </w:lvl>
    <w:lvl w:ilvl="4">
      <w:start w:val="1"/>
      <w:numFmt w:val="decimal"/>
      <w:pStyle w:val="Nadpis5"/>
      <w:lvlText w:val="%1.%2.%3.%4.%5"/>
      <w:lvlJc w:val="left"/>
      <w:pPr>
        <w:tabs>
          <w:tab w:val="num" w:pos="0"/>
        </w:tabs>
        <w:ind w:left="1008" w:hanging="1008"/>
      </w:pPr>
    </w:lvl>
    <w:lvl w:ilvl="5">
      <w:start w:val="1"/>
      <w:numFmt w:val="decimal"/>
      <w:pStyle w:val="Nadpis6"/>
      <w:lvlText w:val="%1.%2.%3.%4.%5.%6"/>
      <w:lvlJc w:val="left"/>
      <w:pPr>
        <w:tabs>
          <w:tab w:val="num" w:pos="0"/>
        </w:tabs>
        <w:ind w:left="1152" w:hanging="1152"/>
      </w:pPr>
    </w:lvl>
    <w:lvl w:ilvl="6">
      <w:start w:val="1"/>
      <w:numFmt w:val="decimal"/>
      <w:pStyle w:val="Nadpis7"/>
      <w:lvlText w:val="%1.%2.%3.%4.%5.%6.%7"/>
      <w:lvlJc w:val="left"/>
      <w:pPr>
        <w:tabs>
          <w:tab w:val="num" w:pos="0"/>
        </w:tabs>
        <w:ind w:left="1296" w:hanging="1296"/>
      </w:pPr>
    </w:lvl>
    <w:lvl w:ilvl="7">
      <w:start w:val="1"/>
      <w:numFmt w:val="decimal"/>
      <w:pStyle w:val="Nadpis8"/>
      <w:lvlText w:val="%1.%2.%3.%4.%5.%6.%7.%8"/>
      <w:lvlJc w:val="left"/>
      <w:pPr>
        <w:tabs>
          <w:tab w:val="num" w:pos="0"/>
        </w:tabs>
        <w:ind w:left="1440" w:hanging="1440"/>
      </w:pPr>
    </w:lvl>
    <w:lvl w:ilvl="8">
      <w:start w:val="1"/>
      <w:numFmt w:val="decimal"/>
      <w:pStyle w:val="Nadpis9"/>
      <w:lvlText w:val="%1.%2.%3.%4.%5.%6.%7.%8.%9"/>
      <w:lvlJc w:val="left"/>
      <w:pPr>
        <w:tabs>
          <w:tab w:val="num" w:pos="0"/>
        </w:tabs>
        <w:ind w:left="1584" w:hanging="1584"/>
      </w:pPr>
    </w:lvl>
  </w:abstractNum>
  <w:abstractNum w:abstractNumId="16" w15:restartNumberingAfterBreak="0">
    <w:nsid w:val="4B8A3EF9"/>
    <w:multiLevelType w:val="multilevel"/>
    <w:tmpl w:val="38D82F7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4C762174"/>
    <w:multiLevelType w:val="multilevel"/>
    <w:tmpl w:val="248096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4E654A08"/>
    <w:multiLevelType w:val="multilevel"/>
    <w:tmpl w:val="BB3CA37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4F176AFA"/>
    <w:multiLevelType w:val="multilevel"/>
    <w:tmpl w:val="B114FF2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4F3B5538"/>
    <w:multiLevelType w:val="multilevel"/>
    <w:tmpl w:val="09A0838A"/>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360"/>
        </w:tabs>
        <w:ind w:left="360" w:hanging="360"/>
      </w:pPr>
      <w:rPr>
        <w:rFonts w:ascii="Arial" w:hAnsi="Arial" w:cs="Arial"/>
        <w:b w:val="0"/>
        <w:sz w:val="20"/>
      </w:rPr>
    </w:lvl>
    <w:lvl w:ilvl="2">
      <w:start w:val="1"/>
      <w:numFmt w:val="decimal"/>
      <w:lvlText w:val="%1.%2.%3."/>
      <w:lvlJc w:val="left"/>
      <w:pPr>
        <w:tabs>
          <w:tab w:val="num" w:pos="720"/>
        </w:tabs>
        <w:ind w:left="720" w:hanging="720"/>
      </w:pPr>
      <w:rPr>
        <w:rFonts w:cs="Times New Roman"/>
        <w:b w:val="0"/>
      </w:rPr>
    </w:lvl>
    <w:lvl w:ilvl="3">
      <w:start w:val="1"/>
      <w:numFmt w:val="lowerLetter"/>
      <w:lvlText w:val="%4)"/>
      <w:lvlJc w:val="left"/>
      <w:pPr>
        <w:tabs>
          <w:tab w:val="num" w:pos="720"/>
        </w:tabs>
        <w:ind w:left="720" w:hanging="720"/>
      </w:pPr>
      <w:rPr>
        <w:b w:val="0"/>
      </w:rPr>
    </w:lvl>
    <w:lvl w:ilvl="4">
      <w:start w:val="1"/>
      <w:numFmt w:val="decimal"/>
      <w:lvlText w:val="%1.%2.%3.%4.%5."/>
      <w:lvlJc w:val="left"/>
      <w:pPr>
        <w:tabs>
          <w:tab w:val="num" w:pos="1080"/>
        </w:tabs>
        <w:ind w:left="1080" w:hanging="1080"/>
      </w:pPr>
      <w:rPr>
        <w:rFonts w:cs="Times New Roman"/>
        <w:b/>
      </w:rPr>
    </w:lvl>
    <w:lvl w:ilvl="5">
      <w:start w:val="1"/>
      <w:numFmt w:val="decimal"/>
      <w:lvlText w:val="%1.%2.%3.%4.%5.%6."/>
      <w:lvlJc w:val="left"/>
      <w:pPr>
        <w:tabs>
          <w:tab w:val="num" w:pos="1080"/>
        </w:tabs>
        <w:ind w:left="1080" w:hanging="1080"/>
      </w:pPr>
      <w:rPr>
        <w:rFonts w:cs="Times New Roman"/>
        <w:b/>
      </w:rPr>
    </w:lvl>
    <w:lvl w:ilvl="6">
      <w:start w:val="1"/>
      <w:numFmt w:val="decimal"/>
      <w:lvlText w:val="%1.%2.%3.%4.%5.%6.%7."/>
      <w:lvlJc w:val="left"/>
      <w:pPr>
        <w:tabs>
          <w:tab w:val="num" w:pos="1440"/>
        </w:tabs>
        <w:ind w:left="1440" w:hanging="1440"/>
      </w:pPr>
      <w:rPr>
        <w:rFonts w:cs="Times New Roman"/>
        <w:b/>
      </w:rPr>
    </w:lvl>
    <w:lvl w:ilvl="7">
      <w:start w:val="1"/>
      <w:numFmt w:val="decimal"/>
      <w:lvlText w:val="%1.%2.%3.%4.%5.%6.%7.%8."/>
      <w:lvlJc w:val="left"/>
      <w:pPr>
        <w:tabs>
          <w:tab w:val="num" w:pos="1440"/>
        </w:tabs>
        <w:ind w:left="1440" w:hanging="1440"/>
      </w:pPr>
      <w:rPr>
        <w:rFonts w:cs="Times New Roman"/>
        <w:b/>
      </w:rPr>
    </w:lvl>
    <w:lvl w:ilvl="8">
      <w:start w:val="1"/>
      <w:numFmt w:val="decimal"/>
      <w:lvlText w:val="%1.%2.%3.%4.%5.%6.%7.%8.%9."/>
      <w:lvlJc w:val="left"/>
      <w:pPr>
        <w:tabs>
          <w:tab w:val="num" w:pos="1800"/>
        </w:tabs>
        <w:ind w:left="1800" w:hanging="1800"/>
      </w:pPr>
      <w:rPr>
        <w:rFonts w:cs="Times New Roman"/>
        <w:b/>
      </w:rPr>
    </w:lvl>
  </w:abstractNum>
  <w:abstractNum w:abstractNumId="21" w15:restartNumberingAfterBreak="0">
    <w:nsid w:val="53983534"/>
    <w:multiLevelType w:val="hybridMultilevel"/>
    <w:tmpl w:val="836C6A56"/>
    <w:lvl w:ilvl="0" w:tplc="CCA08E98">
      <w:start w:val="1"/>
      <w:numFmt w:val="decimal"/>
      <w:lvlText w:val="%1)"/>
      <w:lvlJc w:val="left"/>
      <w:pPr>
        <w:ind w:left="1020" w:hanging="360"/>
      </w:pPr>
    </w:lvl>
    <w:lvl w:ilvl="1" w:tplc="E334F38A">
      <w:start w:val="1"/>
      <w:numFmt w:val="decimal"/>
      <w:lvlText w:val="%2)"/>
      <w:lvlJc w:val="left"/>
      <w:pPr>
        <w:ind w:left="1020" w:hanging="360"/>
      </w:pPr>
    </w:lvl>
    <w:lvl w:ilvl="2" w:tplc="B3E4DCD2">
      <w:start w:val="1"/>
      <w:numFmt w:val="decimal"/>
      <w:lvlText w:val="%3)"/>
      <w:lvlJc w:val="left"/>
      <w:pPr>
        <w:ind w:left="1020" w:hanging="360"/>
      </w:pPr>
    </w:lvl>
    <w:lvl w:ilvl="3" w:tplc="DD662916">
      <w:start w:val="1"/>
      <w:numFmt w:val="decimal"/>
      <w:lvlText w:val="%4)"/>
      <w:lvlJc w:val="left"/>
      <w:pPr>
        <w:ind w:left="1020" w:hanging="360"/>
      </w:pPr>
    </w:lvl>
    <w:lvl w:ilvl="4" w:tplc="9C7E0FAC">
      <w:start w:val="1"/>
      <w:numFmt w:val="decimal"/>
      <w:lvlText w:val="%5)"/>
      <w:lvlJc w:val="left"/>
      <w:pPr>
        <w:ind w:left="1020" w:hanging="360"/>
      </w:pPr>
    </w:lvl>
    <w:lvl w:ilvl="5" w:tplc="81366316">
      <w:start w:val="1"/>
      <w:numFmt w:val="decimal"/>
      <w:lvlText w:val="%6)"/>
      <w:lvlJc w:val="left"/>
      <w:pPr>
        <w:ind w:left="1020" w:hanging="360"/>
      </w:pPr>
    </w:lvl>
    <w:lvl w:ilvl="6" w:tplc="B2946534">
      <w:start w:val="1"/>
      <w:numFmt w:val="decimal"/>
      <w:lvlText w:val="%7)"/>
      <w:lvlJc w:val="left"/>
      <w:pPr>
        <w:ind w:left="1020" w:hanging="360"/>
      </w:pPr>
    </w:lvl>
    <w:lvl w:ilvl="7" w:tplc="ED6A7E48">
      <w:start w:val="1"/>
      <w:numFmt w:val="decimal"/>
      <w:lvlText w:val="%8)"/>
      <w:lvlJc w:val="left"/>
      <w:pPr>
        <w:ind w:left="1020" w:hanging="360"/>
      </w:pPr>
    </w:lvl>
    <w:lvl w:ilvl="8" w:tplc="FD4E5BF0">
      <w:start w:val="1"/>
      <w:numFmt w:val="decimal"/>
      <w:lvlText w:val="%9)"/>
      <w:lvlJc w:val="left"/>
      <w:pPr>
        <w:ind w:left="1020" w:hanging="360"/>
      </w:pPr>
    </w:lvl>
  </w:abstractNum>
  <w:abstractNum w:abstractNumId="22" w15:restartNumberingAfterBreak="0">
    <w:nsid w:val="55EE4349"/>
    <w:multiLevelType w:val="hybridMultilevel"/>
    <w:tmpl w:val="328EF21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61431DFC"/>
    <w:multiLevelType w:val="multilevel"/>
    <w:tmpl w:val="0D26A57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62D01263"/>
    <w:multiLevelType w:val="multilevel"/>
    <w:tmpl w:val="20A01EA8"/>
    <w:lvl w:ilvl="0">
      <w:start w:val="1"/>
      <w:numFmt w:val="decimal"/>
      <w:pStyle w:val="MNETslovannadpis"/>
      <w:lvlText w:val="%1."/>
      <w:lvlJc w:val="left"/>
      <w:pPr>
        <w:tabs>
          <w:tab w:val="num" w:pos="0"/>
        </w:tabs>
        <w:ind w:left="794" w:hanging="794"/>
      </w:pPr>
    </w:lvl>
    <w:lvl w:ilvl="1">
      <w:start w:val="1"/>
      <w:numFmt w:val="decimal"/>
      <w:lvlText w:val="%1.%2."/>
      <w:lvlJc w:val="left"/>
      <w:pPr>
        <w:tabs>
          <w:tab w:val="num" w:pos="0"/>
        </w:tabs>
        <w:ind w:left="794" w:hanging="794"/>
      </w:pPr>
    </w:lvl>
    <w:lvl w:ilvl="2">
      <w:start w:val="1"/>
      <w:numFmt w:val="decimal"/>
      <w:lvlText w:val="%1.%2.%3."/>
      <w:lvlJc w:val="left"/>
      <w:pPr>
        <w:tabs>
          <w:tab w:val="num" w:pos="0"/>
        </w:tabs>
        <w:ind w:left="794" w:hanging="794"/>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160" w:hanging="1800"/>
      </w:pPr>
    </w:lvl>
  </w:abstractNum>
  <w:abstractNum w:abstractNumId="25" w15:restartNumberingAfterBreak="0">
    <w:nsid w:val="66A16AE4"/>
    <w:multiLevelType w:val="multilevel"/>
    <w:tmpl w:val="E8186356"/>
    <w:lvl w:ilvl="0">
      <w:start w:val="1"/>
      <w:numFmt w:val="bullet"/>
      <w:pStyle w:val="odrky"/>
      <w:lvlText w:val=""/>
      <w:lvlJc w:val="left"/>
      <w:pPr>
        <w:tabs>
          <w:tab w:val="num" w:pos="1069"/>
        </w:tabs>
        <w:ind w:left="1069" w:hanging="360"/>
      </w:pPr>
      <w:rPr>
        <w:rFonts w:ascii="Symbol" w:hAnsi="Symbol" w:cs="Symbol" w:hint="default"/>
      </w:rPr>
    </w:lvl>
    <w:lvl w:ilvl="1">
      <w:start w:val="1"/>
      <w:numFmt w:val="bullet"/>
      <w:lvlText w:val=""/>
      <w:lvlJc w:val="left"/>
      <w:pPr>
        <w:tabs>
          <w:tab w:val="num" w:pos="1440"/>
        </w:tabs>
        <w:ind w:left="1440" w:hanging="360"/>
      </w:pPr>
      <w:rPr>
        <w:rFonts w:ascii="Symbol" w:hAnsi="Symbol" w:cs="Symbol"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6787048F"/>
    <w:multiLevelType w:val="multilevel"/>
    <w:tmpl w:val="1B5297A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6980220F"/>
    <w:multiLevelType w:val="multilevel"/>
    <w:tmpl w:val="7EEC9E8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6DDF5353"/>
    <w:multiLevelType w:val="multilevel"/>
    <w:tmpl w:val="A122374A"/>
    <w:lvl w:ilvl="0">
      <w:start w:val="1"/>
      <w:numFmt w:val="decimal"/>
      <w:pStyle w:val="Odstavecseseznamem"/>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29" w15:restartNumberingAfterBreak="0">
    <w:nsid w:val="7CA46A7D"/>
    <w:multiLevelType w:val="multilevel"/>
    <w:tmpl w:val="0608DE4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377584878">
    <w:abstractNumId w:val="15"/>
  </w:num>
  <w:num w:numId="2" w16cid:durableId="1935432800">
    <w:abstractNumId w:val="24"/>
  </w:num>
  <w:num w:numId="3" w16cid:durableId="1256406545">
    <w:abstractNumId w:val="28"/>
  </w:num>
  <w:num w:numId="4" w16cid:durableId="2003121163">
    <w:abstractNumId w:val="25"/>
  </w:num>
  <w:num w:numId="5" w16cid:durableId="1249581391">
    <w:abstractNumId w:val="20"/>
  </w:num>
  <w:num w:numId="6" w16cid:durableId="544634750">
    <w:abstractNumId w:val="8"/>
  </w:num>
  <w:num w:numId="7" w16cid:durableId="655108232">
    <w:abstractNumId w:val="7"/>
  </w:num>
  <w:num w:numId="8" w16cid:durableId="1774394863">
    <w:abstractNumId w:val="23"/>
  </w:num>
  <w:num w:numId="9" w16cid:durableId="1078133195">
    <w:abstractNumId w:val="4"/>
  </w:num>
  <w:num w:numId="10" w16cid:durableId="988636440">
    <w:abstractNumId w:val="29"/>
  </w:num>
  <w:num w:numId="11" w16cid:durableId="550776660">
    <w:abstractNumId w:val="6"/>
  </w:num>
  <w:num w:numId="12" w16cid:durableId="728647352">
    <w:abstractNumId w:val="3"/>
  </w:num>
  <w:num w:numId="13" w16cid:durableId="605963505">
    <w:abstractNumId w:val="2"/>
  </w:num>
  <w:num w:numId="14" w16cid:durableId="1705398649">
    <w:abstractNumId w:val="1"/>
  </w:num>
  <w:num w:numId="15" w16cid:durableId="1119377875">
    <w:abstractNumId w:val="27"/>
  </w:num>
  <w:num w:numId="16" w16cid:durableId="2087921903">
    <w:abstractNumId w:val="14"/>
  </w:num>
  <w:num w:numId="17" w16cid:durableId="679819729">
    <w:abstractNumId w:val="9"/>
  </w:num>
  <w:num w:numId="18" w16cid:durableId="310064838">
    <w:abstractNumId w:val="12"/>
  </w:num>
  <w:num w:numId="19" w16cid:durableId="1056203257">
    <w:abstractNumId w:val="18"/>
  </w:num>
  <w:num w:numId="20" w16cid:durableId="1341812056">
    <w:abstractNumId w:val="13"/>
  </w:num>
  <w:num w:numId="21" w16cid:durableId="1042095799">
    <w:abstractNumId w:val="10"/>
  </w:num>
  <w:num w:numId="22" w16cid:durableId="2015837951">
    <w:abstractNumId w:val="26"/>
  </w:num>
  <w:num w:numId="23" w16cid:durableId="1663309815">
    <w:abstractNumId w:val="16"/>
  </w:num>
  <w:num w:numId="24" w16cid:durableId="2008051076">
    <w:abstractNumId w:val="19"/>
  </w:num>
  <w:num w:numId="25" w16cid:durableId="978919648">
    <w:abstractNumId w:val="17"/>
  </w:num>
  <w:num w:numId="26" w16cid:durableId="2054378150">
    <w:abstractNumId w:val="0"/>
  </w:num>
  <w:num w:numId="27" w16cid:durableId="673387494">
    <w:abstractNumId w:val="5"/>
  </w:num>
  <w:num w:numId="28" w16cid:durableId="884944541">
    <w:abstractNumId w:val="21"/>
  </w:num>
  <w:num w:numId="29" w16cid:durableId="523329129">
    <w:abstractNumId w:val="11"/>
  </w:num>
  <w:num w:numId="30" w16cid:durableId="571702639">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ubáková Tereza">
    <w15:presenceInfo w15:providerId="AD" w15:userId="S::TKubakova@mag-ul.cz::8181c56a-b918-45d9-9c80-c6d52214635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autoHyphenation/>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740"/>
    <w:rsid w:val="00015209"/>
    <w:rsid w:val="00016050"/>
    <w:rsid w:val="000169EF"/>
    <w:rsid w:val="000220DA"/>
    <w:rsid w:val="00024A7E"/>
    <w:rsid w:val="00027DB3"/>
    <w:rsid w:val="00030A87"/>
    <w:rsid w:val="00030D28"/>
    <w:rsid w:val="00032696"/>
    <w:rsid w:val="00034B25"/>
    <w:rsid w:val="00042E1D"/>
    <w:rsid w:val="0004449B"/>
    <w:rsid w:val="00044EFB"/>
    <w:rsid w:val="0004745D"/>
    <w:rsid w:val="00050D37"/>
    <w:rsid w:val="0005217B"/>
    <w:rsid w:val="0005793A"/>
    <w:rsid w:val="00060465"/>
    <w:rsid w:val="00060BC1"/>
    <w:rsid w:val="00061219"/>
    <w:rsid w:val="00062569"/>
    <w:rsid w:val="00063545"/>
    <w:rsid w:val="000709D9"/>
    <w:rsid w:val="00071A7F"/>
    <w:rsid w:val="0007216B"/>
    <w:rsid w:val="00072A02"/>
    <w:rsid w:val="00077CE8"/>
    <w:rsid w:val="000808D8"/>
    <w:rsid w:val="0008369E"/>
    <w:rsid w:val="000940F7"/>
    <w:rsid w:val="00094E22"/>
    <w:rsid w:val="0009521C"/>
    <w:rsid w:val="0009732F"/>
    <w:rsid w:val="000A2B7E"/>
    <w:rsid w:val="000A5983"/>
    <w:rsid w:val="000A757F"/>
    <w:rsid w:val="000B38A5"/>
    <w:rsid w:val="000B56A8"/>
    <w:rsid w:val="000B5917"/>
    <w:rsid w:val="000C372E"/>
    <w:rsid w:val="000C482B"/>
    <w:rsid w:val="000D1C35"/>
    <w:rsid w:val="000D38A1"/>
    <w:rsid w:val="000D4440"/>
    <w:rsid w:val="000D6376"/>
    <w:rsid w:val="000E254E"/>
    <w:rsid w:val="000E6040"/>
    <w:rsid w:val="000F1B09"/>
    <w:rsid w:val="000F1C99"/>
    <w:rsid w:val="00112398"/>
    <w:rsid w:val="0011532B"/>
    <w:rsid w:val="00115B0B"/>
    <w:rsid w:val="00120F1D"/>
    <w:rsid w:val="00121FE7"/>
    <w:rsid w:val="001233C5"/>
    <w:rsid w:val="00127119"/>
    <w:rsid w:val="00131134"/>
    <w:rsid w:val="00136E8C"/>
    <w:rsid w:val="00143AC8"/>
    <w:rsid w:val="00145BE2"/>
    <w:rsid w:val="00145C1C"/>
    <w:rsid w:val="0015031D"/>
    <w:rsid w:val="00151857"/>
    <w:rsid w:val="00152545"/>
    <w:rsid w:val="0015337B"/>
    <w:rsid w:val="00153FD0"/>
    <w:rsid w:val="00160A84"/>
    <w:rsid w:val="001625AB"/>
    <w:rsid w:val="00173BE9"/>
    <w:rsid w:val="00175FDC"/>
    <w:rsid w:val="00176A6A"/>
    <w:rsid w:val="001852EE"/>
    <w:rsid w:val="001935C4"/>
    <w:rsid w:val="00194AB6"/>
    <w:rsid w:val="001A3994"/>
    <w:rsid w:val="001A4F4F"/>
    <w:rsid w:val="001A703E"/>
    <w:rsid w:val="001B1622"/>
    <w:rsid w:val="001B1E29"/>
    <w:rsid w:val="001B23E4"/>
    <w:rsid w:val="001C09DD"/>
    <w:rsid w:val="001C0E1D"/>
    <w:rsid w:val="001C1AAD"/>
    <w:rsid w:val="001C1DED"/>
    <w:rsid w:val="001C6F6E"/>
    <w:rsid w:val="001D058E"/>
    <w:rsid w:val="001D0CF8"/>
    <w:rsid w:val="001D2B4E"/>
    <w:rsid w:val="001D439E"/>
    <w:rsid w:val="001D6510"/>
    <w:rsid w:val="001D6756"/>
    <w:rsid w:val="001D7823"/>
    <w:rsid w:val="001E0D62"/>
    <w:rsid w:val="001E362F"/>
    <w:rsid w:val="001E5929"/>
    <w:rsid w:val="001F3CCE"/>
    <w:rsid w:val="00200C84"/>
    <w:rsid w:val="002046C8"/>
    <w:rsid w:val="00204DB5"/>
    <w:rsid w:val="00205ED1"/>
    <w:rsid w:val="002063E5"/>
    <w:rsid w:val="00207536"/>
    <w:rsid w:val="00211622"/>
    <w:rsid w:val="00212996"/>
    <w:rsid w:val="00220D06"/>
    <w:rsid w:val="00222AA8"/>
    <w:rsid w:val="00223FC2"/>
    <w:rsid w:val="002265CA"/>
    <w:rsid w:val="002304D8"/>
    <w:rsid w:val="00231719"/>
    <w:rsid w:val="00233E50"/>
    <w:rsid w:val="002377E7"/>
    <w:rsid w:val="00242844"/>
    <w:rsid w:val="00247AA2"/>
    <w:rsid w:val="00256F7B"/>
    <w:rsid w:val="00260AA3"/>
    <w:rsid w:val="00260B96"/>
    <w:rsid w:val="00261EB4"/>
    <w:rsid w:val="002620D3"/>
    <w:rsid w:val="00263E7A"/>
    <w:rsid w:val="00264420"/>
    <w:rsid w:val="002645CA"/>
    <w:rsid w:val="00267488"/>
    <w:rsid w:val="0027225C"/>
    <w:rsid w:val="00272A65"/>
    <w:rsid w:val="00272D96"/>
    <w:rsid w:val="00276CE6"/>
    <w:rsid w:val="0028052B"/>
    <w:rsid w:val="00280D94"/>
    <w:rsid w:val="00281280"/>
    <w:rsid w:val="0028191D"/>
    <w:rsid w:val="00287A3A"/>
    <w:rsid w:val="002958E2"/>
    <w:rsid w:val="002A094D"/>
    <w:rsid w:val="002B062B"/>
    <w:rsid w:val="002B5B6A"/>
    <w:rsid w:val="002C0B9F"/>
    <w:rsid w:val="002C25FA"/>
    <w:rsid w:val="002C3426"/>
    <w:rsid w:val="002C5DB1"/>
    <w:rsid w:val="002D03FA"/>
    <w:rsid w:val="002D2138"/>
    <w:rsid w:val="002D45AE"/>
    <w:rsid w:val="002E37C5"/>
    <w:rsid w:val="002E4812"/>
    <w:rsid w:val="002E5997"/>
    <w:rsid w:val="002F1E00"/>
    <w:rsid w:val="002F2289"/>
    <w:rsid w:val="002F32F8"/>
    <w:rsid w:val="002F3843"/>
    <w:rsid w:val="002F4CEA"/>
    <w:rsid w:val="002F54F0"/>
    <w:rsid w:val="002F7962"/>
    <w:rsid w:val="002F7C07"/>
    <w:rsid w:val="00302BC5"/>
    <w:rsid w:val="00303CE8"/>
    <w:rsid w:val="00304879"/>
    <w:rsid w:val="003073D9"/>
    <w:rsid w:val="00311DF7"/>
    <w:rsid w:val="0031246D"/>
    <w:rsid w:val="0031554E"/>
    <w:rsid w:val="00316295"/>
    <w:rsid w:val="00316811"/>
    <w:rsid w:val="00320CBB"/>
    <w:rsid w:val="00323771"/>
    <w:rsid w:val="00324A3A"/>
    <w:rsid w:val="00326164"/>
    <w:rsid w:val="00326B30"/>
    <w:rsid w:val="00326D30"/>
    <w:rsid w:val="00330FBD"/>
    <w:rsid w:val="00331EA7"/>
    <w:rsid w:val="0033232B"/>
    <w:rsid w:val="00332C24"/>
    <w:rsid w:val="00333AC0"/>
    <w:rsid w:val="00340B85"/>
    <w:rsid w:val="00341487"/>
    <w:rsid w:val="0035085B"/>
    <w:rsid w:val="0035164E"/>
    <w:rsid w:val="003519AF"/>
    <w:rsid w:val="003536C1"/>
    <w:rsid w:val="00353E61"/>
    <w:rsid w:val="00361806"/>
    <w:rsid w:val="00361DE8"/>
    <w:rsid w:val="0036289B"/>
    <w:rsid w:val="003675EC"/>
    <w:rsid w:val="00367E29"/>
    <w:rsid w:val="00371419"/>
    <w:rsid w:val="00372275"/>
    <w:rsid w:val="00376817"/>
    <w:rsid w:val="00376ED6"/>
    <w:rsid w:val="00384AF7"/>
    <w:rsid w:val="00384DF5"/>
    <w:rsid w:val="003856EE"/>
    <w:rsid w:val="00386B94"/>
    <w:rsid w:val="0038751C"/>
    <w:rsid w:val="00390374"/>
    <w:rsid w:val="00393245"/>
    <w:rsid w:val="003935A3"/>
    <w:rsid w:val="003956F5"/>
    <w:rsid w:val="00397260"/>
    <w:rsid w:val="003A2D05"/>
    <w:rsid w:val="003A51A9"/>
    <w:rsid w:val="003B28B1"/>
    <w:rsid w:val="003B4CEE"/>
    <w:rsid w:val="003C5053"/>
    <w:rsid w:val="003D783A"/>
    <w:rsid w:val="003E0476"/>
    <w:rsid w:val="003E06CE"/>
    <w:rsid w:val="003F03FE"/>
    <w:rsid w:val="003F0893"/>
    <w:rsid w:val="003F26FA"/>
    <w:rsid w:val="003F4803"/>
    <w:rsid w:val="003F588A"/>
    <w:rsid w:val="00412036"/>
    <w:rsid w:val="00412A53"/>
    <w:rsid w:val="004218B0"/>
    <w:rsid w:val="0043032F"/>
    <w:rsid w:val="00430628"/>
    <w:rsid w:val="00431A98"/>
    <w:rsid w:val="00433D13"/>
    <w:rsid w:val="004421E1"/>
    <w:rsid w:val="0044452A"/>
    <w:rsid w:val="00445283"/>
    <w:rsid w:val="004465B3"/>
    <w:rsid w:val="0045039C"/>
    <w:rsid w:val="004521CA"/>
    <w:rsid w:val="00452C0F"/>
    <w:rsid w:val="00453239"/>
    <w:rsid w:val="00454E70"/>
    <w:rsid w:val="00454E95"/>
    <w:rsid w:val="004563CC"/>
    <w:rsid w:val="0045698C"/>
    <w:rsid w:val="00460EF0"/>
    <w:rsid w:val="00462967"/>
    <w:rsid w:val="004629D5"/>
    <w:rsid w:val="0046504C"/>
    <w:rsid w:val="004670F8"/>
    <w:rsid w:val="0046712F"/>
    <w:rsid w:val="00467C5B"/>
    <w:rsid w:val="00471A36"/>
    <w:rsid w:val="00471F1A"/>
    <w:rsid w:val="00471F6F"/>
    <w:rsid w:val="004763A0"/>
    <w:rsid w:val="00492F8E"/>
    <w:rsid w:val="00496E6C"/>
    <w:rsid w:val="004A1825"/>
    <w:rsid w:val="004A4AC7"/>
    <w:rsid w:val="004A74A2"/>
    <w:rsid w:val="004A78D8"/>
    <w:rsid w:val="004B0A7E"/>
    <w:rsid w:val="004B6F48"/>
    <w:rsid w:val="004C37BE"/>
    <w:rsid w:val="004C7A3C"/>
    <w:rsid w:val="004C7CA2"/>
    <w:rsid w:val="004D0DDE"/>
    <w:rsid w:val="004D2295"/>
    <w:rsid w:val="004D2D44"/>
    <w:rsid w:val="004D789F"/>
    <w:rsid w:val="004E1849"/>
    <w:rsid w:val="004F2C56"/>
    <w:rsid w:val="004F2E9E"/>
    <w:rsid w:val="0050022A"/>
    <w:rsid w:val="00501EF9"/>
    <w:rsid w:val="005044DA"/>
    <w:rsid w:val="005051B1"/>
    <w:rsid w:val="00505FFF"/>
    <w:rsid w:val="00510B66"/>
    <w:rsid w:val="00510C70"/>
    <w:rsid w:val="00513BC2"/>
    <w:rsid w:val="00516606"/>
    <w:rsid w:val="00517FAF"/>
    <w:rsid w:val="00522A60"/>
    <w:rsid w:val="00524CF1"/>
    <w:rsid w:val="00526865"/>
    <w:rsid w:val="00534CD0"/>
    <w:rsid w:val="00534D40"/>
    <w:rsid w:val="00535B02"/>
    <w:rsid w:val="00544039"/>
    <w:rsid w:val="00545E42"/>
    <w:rsid w:val="00550824"/>
    <w:rsid w:val="00556CE1"/>
    <w:rsid w:val="00556E2F"/>
    <w:rsid w:val="00557DB5"/>
    <w:rsid w:val="0056226E"/>
    <w:rsid w:val="00562771"/>
    <w:rsid w:val="00563574"/>
    <w:rsid w:val="00563742"/>
    <w:rsid w:val="00571DF7"/>
    <w:rsid w:val="00575F4F"/>
    <w:rsid w:val="00587B2D"/>
    <w:rsid w:val="005947B8"/>
    <w:rsid w:val="005958C1"/>
    <w:rsid w:val="00595E0A"/>
    <w:rsid w:val="005A56A4"/>
    <w:rsid w:val="005B07D0"/>
    <w:rsid w:val="005B1E80"/>
    <w:rsid w:val="005B68A4"/>
    <w:rsid w:val="005B75B6"/>
    <w:rsid w:val="005C5861"/>
    <w:rsid w:val="005D06CB"/>
    <w:rsid w:val="005D07BB"/>
    <w:rsid w:val="005D160B"/>
    <w:rsid w:val="005D2183"/>
    <w:rsid w:val="005D397A"/>
    <w:rsid w:val="005E0132"/>
    <w:rsid w:val="005E1FAC"/>
    <w:rsid w:val="005E332C"/>
    <w:rsid w:val="005E5773"/>
    <w:rsid w:val="005E59C7"/>
    <w:rsid w:val="005F4CF3"/>
    <w:rsid w:val="005F78FA"/>
    <w:rsid w:val="00603B1A"/>
    <w:rsid w:val="00607097"/>
    <w:rsid w:val="00611D35"/>
    <w:rsid w:val="00614D6C"/>
    <w:rsid w:val="00623273"/>
    <w:rsid w:val="00626225"/>
    <w:rsid w:val="00627AB7"/>
    <w:rsid w:val="0063000A"/>
    <w:rsid w:val="00630B0A"/>
    <w:rsid w:val="00631712"/>
    <w:rsid w:val="006350D3"/>
    <w:rsid w:val="0063564F"/>
    <w:rsid w:val="0063734F"/>
    <w:rsid w:val="00641315"/>
    <w:rsid w:val="00641D75"/>
    <w:rsid w:val="00643C92"/>
    <w:rsid w:val="00644C3C"/>
    <w:rsid w:val="0064540D"/>
    <w:rsid w:val="00645A0E"/>
    <w:rsid w:val="00653555"/>
    <w:rsid w:val="00661A53"/>
    <w:rsid w:val="00664A43"/>
    <w:rsid w:val="00673418"/>
    <w:rsid w:val="00673BD0"/>
    <w:rsid w:val="00686536"/>
    <w:rsid w:val="00690BD0"/>
    <w:rsid w:val="0069311E"/>
    <w:rsid w:val="006A12A9"/>
    <w:rsid w:val="006A19B5"/>
    <w:rsid w:val="006A43D4"/>
    <w:rsid w:val="006A57FD"/>
    <w:rsid w:val="006A7171"/>
    <w:rsid w:val="006B05E3"/>
    <w:rsid w:val="006B2B33"/>
    <w:rsid w:val="006B64CC"/>
    <w:rsid w:val="006C0B28"/>
    <w:rsid w:val="006C3FD6"/>
    <w:rsid w:val="006C46B6"/>
    <w:rsid w:val="006C7DB0"/>
    <w:rsid w:val="006D1ADF"/>
    <w:rsid w:val="006D5780"/>
    <w:rsid w:val="006D6E27"/>
    <w:rsid w:val="006D7D90"/>
    <w:rsid w:val="006E1C9F"/>
    <w:rsid w:val="006E233E"/>
    <w:rsid w:val="006E607F"/>
    <w:rsid w:val="006F1078"/>
    <w:rsid w:val="006F2E7A"/>
    <w:rsid w:val="006F33A7"/>
    <w:rsid w:val="006F626E"/>
    <w:rsid w:val="007042D1"/>
    <w:rsid w:val="007059FB"/>
    <w:rsid w:val="007076DF"/>
    <w:rsid w:val="00707986"/>
    <w:rsid w:val="007102AB"/>
    <w:rsid w:val="00715ED2"/>
    <w:rsid w:val="00716553"/>
    <w:rsid w:val="00723721"/>
    <w:rsid w:val="0072397B"/>
    <w:rsid w:val="00725656"/>
    <w:rsid w:val="00736C2C"/>
    <w:rsid w:val="007401C1"/>
    <w:rsid w:val="00745597"/>
    <w:rsid w:val="00745C11"/>
    <w:rsid w:val="00752EB0"/>
    <w:rsid w:val="00756DB7"/>
    <w:rsid w:val="007667F7"/>
    <w:rsid w:val="00772AE3"/>
    <w:rsid w:val="00772DB2"/>
    <w:rsid w:val="007731B8"/>
    <w:rsid w:val="00773BC5"/>
    <w:rsid w:val="0078013F"/>
    <w:rsid w:val="0078245D"/>
    <w:rsid w:val="00783059"/>
    <w:rsid w:val="00790287"/>
    <w:rsid w:val="00793F5F"/>
    <w:rsid w:val="0079601B"/>
    <w:rsid w:val="007A0560"/>
    <w:rsid w:val="007A0634"/>
    <w:rsid w:val="007A4218"/>
    <w:rsid w:val="007A4E82"/>
    <w:rsid w:val="007A6465"/>
    <w:rsid w:val="007A66FE"/>
    <w:rsid w:val="007A79D6"/>
    <w:rsid w:val="007B53E0"/>
    <w:rsid w:val="007C1D5A"/>
    <w:rsid w:val="007C53D2"/>
    <w:rsid w:val="007C629D"/>
    <w:rsid w:val="007D241F"/>
    <w:rsid w:val="007D29B0"/>
    <w:rsid w:val="007D3419"/>
    <w:rsid w:val="007E0063"/>
    <w:rsid w:val="007E2EE1"/>
    <w:rsid w:val="007E6091"/>
    <w:rsid w:val="007E6475"/>
    <w:rsid w:val="007E67EF"/>
    <w:rsid w:val="007E6A2E"/>
    <w:rsid w:val="007F2574"/>
    <w:rsid w:val="007F2C4F"/>
    <w:rsid w:val="007F50AA"/>
    <w:rsid w:val="007F6321"/>
    <w:rsid w:val="007F66F5"/>
    <w:rsid w:val="00804C61"/>
    <w:rsid w:val="0081179C"/>
    <w:rsid w:val="00813632"/>
    <w:rsid w:val="0081783F"/>
    <w:rsid w:val="00821D13"/>
    <w:rsid w:val="00824769"/>
    <w:rsid w:val="00826F7F"/>
    <w:rsid w:val="008315E0"/>
    <w:rsid w:val="00832B8B"/>
    <w:rsid w:val="00833527"/>
    <w:rsid w:val="008433AF"/>
    <w:rsid w:val="00843689"/>
    <w:rsid w:val="008506F9"/>
    <w:rsid w:val="008600C8"/>
    <w:rsid w:val="008602EC"/>
    <w:rsid w:val="00860B64"/>
    <w:rsid w:val="008623C7"/>
    <w:rsid w:val="008635F9"/>
    <w:rsid w:val="00870056"/>
    <w:rsid w:val="00875BAA"/>
    <w:rsid w:val="008801B7"/>
    <w:rsid w:val="008801DE"/>
    <w:rsid w:val="00880509"/>
    <w:rsid w:val="008811F5"/>
    <w:rsid w:val="0088401B"/>
    <w:rsid w:val="008872D8"/>
    <w:rsid w:val="0089039C"/>
    <w:rsid w:val="00890D5A"/>
    <w:rsid w:val="00891A45"/>
    <w:rsid w:val="0089426A"/>
    <w:rsid w:val="008948A9"/>
    <w:rsid w:val="008968A2"/>
    <w:rsid w:val="008A5B33"/>
    <w:rsid w:val="008A61FE"/>
    <w:rsid w:val="008A7E36"/>
    <w:rsid w:val="008B0B63"/>
    <w:rsid w:val="008B4AA9"/>
    <w:rsid w:val="008B4E88"/>
    <w:rsid w:val="008B6172"/>
    <w:rsid w:val="008B61F1"/>
    <w:rsid w:val="008B7B71"/>
    <w:rsid w:val="008B7D9F"/>
    <w:rsid w:val="008C04F4"/>
    <w:rsid w:val="008C2C7F"/>
    <w:rsid w:val="008D0F54"/>
    <w:rsid w:val="008D2544"/>
    <w:rsid w:val="008E7A4E"/>
    <w:rsid w:val="008E7BDD"/>
    <w:rsid w:val="008F01FE"/>
    <w:rsid w:val="008F2EBC"/>
    <w:rsid w:val="008F41E0"/>
    <w:rsid w:val="008F46F6"/>
    <w:rsid w:val="0090261F"/>
    <w:rsid w:val="00906104"/>
    <w:rsid w:val="009066AB"/>
    <w:rsid w:val="00910735"/>
    <w:rsid w:val="00917C6B"/>
    <w:rsid w:val="00920281"/>
    <w:rsid w:val="009209FF"/>
    <w:rsid w:val="00921C12"/>
    <w:rsid w:val="00922C21"/>
    <w:rsid w:val="00922F6B"/>
    <w:rsid w:val="00923101"/>
    <w:rsid w:val="00923BE0"/>
    <w:rsid w:val="00925FA4"/>
    <w:rsid w:val="00926478"/>
    <w:rsid w:val="00926E49"/>
    <w:rsid w:val="00930876"/>
    <w:rsid w:val="00931275"/>
    <w:rsid w:val="00932C48"/>
    <w:rsid w:val="00932CA4"/>
    <w:rsid w:val="009369B9"/>
    <w:rsid w:val="0094226C"/>
    <w:rsid w:val="00943265"/>
    <w:rsid w:val="00945810"/>
    <w:rsid w:val="009458F1"/>
    <w:rsid w:val="0095182A"/>
    <w:rsid w:val="009555F2"/>
    <w:rsid w:val="00963932"/>
    <w:rsid w:val="0096411A"/>
    <w:rsid w:val="0096486D"/>
    <w:rsid w:val="009702EB"/>
    <w:rsid w:val="009733EA"/>
    <w:rsid w:val="00976BEB"/>
    <w:rsid w:val="0099709A"/>
    <w:rsid w:val="00997603"/>
    <w:rsid w:val="00997F0F"/>
    <w:rsid w:val="00997FA0"/>
    <w:rsid w:val="009A4B13"/>
    <w:rsid w:val="009A61F1"/>
    <w:rsid w:val="009A65E3"/>
    <w:rsid w:val="009B42F5"/>
    <w:rsid w:val="009B4648"/>
    <w:rsid w:val="009B5BF4"/>
    <w:rsid w:val="009C4451"/>
    <w:rsid w:val="009C6DE4"/>
    <w:rsid w:val="009C7149"/>
    <w:rsid w:val="009C71D6"/>
    <w:rsid w:val="009D1354"/>
    <w:rsid w:val="009D1AA9"/>
    <w:rsid w:val="009D61DC"/>
    <w:rsid w:val="009D6ED1"/>
    <w:rsid w:val="009E2B5C"/>
    <w:rsid w:val="009E3309"/>
    <w:rsid w:val="009E5C66"/>
    <w:rsid w:val="009F236A"/>
    <w:rsid w:val="009F3B64"/>
    <w:rsid w:val="009F3CD7"/>
    <w:rsid w:val="00A03425"/>
    <w:rsid w:val="00A04AC8"/>
    <w:rsid w:val="00A05174"/>
    <w:rsid w:val="00A06A69"/>
    <w:rsid w:val="00A075EB"/>
    <w:rsid w:val="00A10092"/>
    <w:rsid w:val="00A123B1"/>
    <w:rsid w:val="00A124C9"/>
    <w:rsid w:val="00A1415D"/>
    <w:rsid w:val="00A145BA"/>
    <w:rsid w:val="00A154C8"/>
    <w:rsid w:val="00A20C9B"/>
    <w:rsid w:val="00A2153B"/>
    <w:rsid w:val="00A21740"/>
    <w:rsid w:val="00A25BAE"/>
    <w:rsid w:val="00A27A77"/>
    <w:rsid w:val="00A300BA"/>
    <w:rsid w:val="00A3087A"/>
    <w:rsid w:val="00A340CC"/>
    <w:rsid w:val="00A40C24"/>
    <w:rsid w:val="00A42CD9"/>
    <w:rsid w:val="00A45289"/>
    <w:rsid w:val="00A45B30"/>
    <w:rsid w:val="00A46743"/>
    <w:rsid w:val="00A628D7"/>
    <w:rsid w:val="00A72856"/>
    <w:rsid w:val="00A73579"/>
    <w:rsid w:val="00A81A19"/>
    <w:rsid w:val="00A83B81"/>
    <w:rsid w:val="00A84AB5"/>
    <w:rsid w:val="00A85F15"/>
    <w:rsid w:val="00A91633"/>
    <w:rsid w:val="00A92C49"/>
    <w:rsid w:val="00A95AA1"/>
    <w:rsid w:val="00AA0EB8"/>
    <w:rsid w:val="00AA2E89"/>
    <w:rsid w:val="00AA4ADB"/>
    <w:rsid w:val="00AA5A8B"/>
    <w:rsid w:val="00AB00EF"/>
    <w:rsid w:val="00AB0E9E"/>
    <w:rsid w:val="00AC2454"/>
    <w:rsid w:val="00AC4634"/>
    <w:rsid w:val="00AC4D5C"/>
    <w:rsid w:val="00AC73C2"/>
    <w:rsid w:val="00AD65C1"/>
    <w:rsid w:val="00AD7F1D"/>
    <w:rsid w:val="00AE4641"/>
    <w:rsid w:val="00AE6426"/>
    <w:rsid w:val="00AF079D"/>
    <w:rsid w:val="00AF12E3"/>
    <w:rsid w:val="00AF1BFE"/>
    <w:rsid w:val="00AF477A"/>
    <w:rsid w:val="00AF5EC1"/>
    <w:rsid w:val="00AF6137"/>
    <w:rsid w:val="00B01FBE"/>
    <w:rsid w:val="00B05AAC"/>
    <w:rsid w:val="00B13AC3"/>
    <w:rsid w:val="00B17B66"/>
    <w:rsid w:val="00B20D5F"/>
    <w:rsid w:val="00B20EFF"/>
    <w:rsid w:val="00B219D5"/>
    <w:rsid w:val="00B23F94"/>
    <w:rsid w:val="00B25245"/>
    <w:rsid w:val="00B259F3"/>
    <w:rsid w:val="00B32123"/>
    <w:rsid w:val="00B35526"/>
    <w:rsid w:val="00B3580E"/>
    <w:rsid w:val="00B4094A"/>
    <w:rsid w:val="00B40B3D"/>
    <w:rsid w:val="00B5314F"/>
    <w:rsid w:val="00B53C65"/>
    <w:rsid w:val="00B54FA2"/>
    <w:rsid w:val="00B55174"/>
    <w:rsid w:val="00B57100"/>
    <w:rsid w:val="00B62F6F"/>
    <w:rsid w:val="00B632BB"/>
    <w:rsid w:val="00B63641"/>
    <w:rsid w:val="00B63854"/>
    <w:rsid w:val="00B64AA0"/>
    <w:rsid w:val="00B67EDA"/>
    <w:rsid w:val="00B80B4D"/>
    <w:rsid w:val="00B81870"/>
    <w:rsid w:val="00B84B0E"/>
    <w:rsid w:val="00B8546A"/>
    <w:rsid w:val="00B8664A"/>
    <w:rsid w:val="00B8786B"/>
    <w:rsid w:val="00B90D49"/>
    <w:rsid w:val="00B93C81"/>
    <w:rsid w:val="00B97F85"/>
    <w:rsid w:val="00BA3021"/>
    <w:rsid w:val="00BA368A"/>
    <w:rsid w:val="00BA371C"/>
    <w:rsid w:val="00BA4382"/>
    <w:rsid w:val="00BA53C0"/>
    <w:rsid w:val="00BA5FD2"/>
    <w:rsid w:val="00BA61F8"/>
    <w:rsid w:val="00BB0FE0"/>
    <w:rsid w:val="00BB2C7A"/>
    <w:rsid w:val="00BB731F"/>
    <w:rsid w:val="00BC0C4A"/>
    <w:rsid w:val="00BC0DE6"/>
    <w:rsid w:val="00BC2A51"/>
    <w:rsid w:val="00BC370C"/>
    <w:rsid w:val="00BD3103"/>
    <w:rsid w:val="00BD6ECE"/>
    <w:rsid w:val="00BD78C5"/>
    <w:rsid w:val="00BE2D02"/>
    <w:rsid w:val="00BE2D6F"/>
    <w:rsid w:val="00BE54F5"/>
    <w:rsid w:val="00BE5897"/>
    <w:rsid w:val="00BF0135"/>
    <w:rsid w:val="00BF1C01"/>
    <w:rsid w:val="00BF1CA6"/>
    <w:rsid w:val="00BF3CAA"/>
    <w:rsid w:val="00C0184D"/>
    <w:rsid w:val="00C02463"/>
    <w:rsid w:val="00C03071"/>
    <w:rsid w:val="00C03C94"/>
    <w:rsid w:val="00C10EED"/>
    <w:rsid w:val="00C11050"/>
    <w:rsid w:val="00C217B5"/>
    <w:rsid w:val="00C2336E"/>
    <w:rsid w:val="00C23AA1"/>
    <w:rsid w:val="00C24125"/>
    <w:rsid w:val="00C270F8"/>
    <w:rsid w:val="00C43A70"/>
    <w:rsid w:val="00C53091"/>
    <w:rsid w:val="00C54611"/>
    <w:rsid w:val="00C548A0"/>
    <w:rsid w:val="00C61400"/>
    <w:rsid w:val="00C6509A"/>
    <w:rsid w:val="00C7153B"/>
    <w:rsid w:val="00C75005"/>
    <w:rsid w:val="00C75108"/>
    <w:rsid w:val="00C7566D"/>
    <w:rsid w:val="00C77D10"/>
    <w:rsid w:val="00C81971"/>
    <w:rsid w:val="00C819D0"/>
    <w:rsid w:val="00C81C9F"/>
    <w:rsid w:val="00C83792"/>
    <w:rsid w:val="00C86207"/>
    <w:rsid w:val="00C87527"/>
    <w:rsid w:val="00C90FD9"/>
    <w:rsid w:val="00CA002F"/>
    <w:rsid w:val="00CB16AE"/>
    <w:rsid w:val="00CB323D"/>
    <w:rsid w:val="00CB4B15"/>
    <w:rsid w:val="00CC3757"/>
    <w:rsid w:val="00CC76D9"/>
    <w:rsid w:val="00CD256F"/>
    <w:rsid w:val="00CD3A4B"/>
    <w:rsid w:val="00CD500F"/>
    <w:rsid w:val="00CD63F8"/>
    <w:rsid w:val="00CD7434"/>
    <w:rsid w:val="00CE238E"/>
    <w:rsid w:val="00CE2C79"/>
    <w:rsid w:val="00CE3779"/>
    <w:rsid w:val="00CE5A9F"/>
    <w:rsid w:val="00CE68D5"/>
    <w:rsid w:val="00CF2372"/>
    <w:rsid w:val="00CF2526"/>
    <w:rsid w:val="00CF3189"/>
    <w:rsid w:val="00CF4185"/>
    <w:rsid w:val="00CF442D"/>
    <w:rsid w:val="00CF6848"/>
    <w:rsid w:val="00D0057D"/>
    <w:rsid w:val="00D0090B"/>
    <w:rsid w:val="00D00AFF"/>
    <w:rsid w:val="00D01CB8"/>
    <w:rsid w:val="00D021C2"/>
    <w:rsid w:val="00D04CE4"/>
    <w:rsid w:val="00D156A6"/>
    <w:rsid w:val="00D17A70"/>
    <w:rsid w:val="00D22F58"/>
    <w:rsid w:val="00D243E8"/>
    <w:rsid w:val="00D24464"/>
    <w:rsid w:val="00D253D3"/>
    <w:rsid w:val="00D31060"/>
    <w:rsid w:val="00D315E7"/>
    <w:rsid w:val="00D331CE"/>
    <w:rsid w:val="00D3438A"/>
    <w:rsid w:val="00D34CCE"/>
    <w:rsid w:val="00D3538B"/>
    <w:rsid w:val="00D400A1"/>
    <w:rsid w:val="00D5069F"/>
    <w:rsid w:val="00D510E6"/>
    <w:rsid w:val="00D52D10"/>
    <w:rsid w:val="00D61B90"/>
    <w:rsid w:val="00D62FB6"/>
    <w:rsid w:val="00D6408D"/>
    <w:rsid w:val="00D66950"/>
    <w:rsid w:val="00D746D8"/>
    <w:rsid w:val="00D74C05"/>
    <w:rsid w:val="00D817FE"/>
    <w:rsid w:val="00D82E14"/>
    <w:rsid w:val="00D842AD"/>
    <w:rsid w:val="00D84DAA"/>
    <w:rsid w:val="00D9056A"/>
    <w:rsid w:val="00D96CC7"/>
    <w:rsid w:val="00DA10E6"/>
    <w:rsid w:val="00DA1BD8"/>
    <w:rsid w:val="00DA2F28"/>
    <w:rsid w:val="00DA349B"/>
    <w:rsid w:val="00DB4C23"/>
    <w:rsid w:val="00DB539C"/>
    <w:rsid w:val="00DB5AA2"/>
    <w:rsid w:val="00DB67E8"/>
    <w:rsid w:val="00DB69D4"/>
    <w:rsid w:val="00DC26D6"/>
    <w:rsid w:val="00DC5758"/>
    <w:rsid w:val="00DC7112"/>
    <w:rsid w:val="00DD1455"/>
    <w:rsid w:val="00DD17E6"/>
    <w:rsid w:val="00DD2941"/>
    <w:rsid w:val="00DD6527"/>
    <w:rsid w:val="00DE07AD"/>
    <w:rsid w:val="00DE1318"/>
    <w:rsid w:val="00DE7C80"/>
    <w:rsid w:val="00DF02BA"/>
    <w:rsid w:val="00DF3299"/>
    <w:rsid w:val="00DF75A5"/>
    <w:rsid w:val="00E02A60"/>
    <w:rsid w:val="00E031AD"/>
    <w:rsid w:val="00E04033"/>
    <w:rsid w:val="00E11C18"/>
    <w:rsid w:val="00E135AA"/>
    <w:rsid w:val="00E17634"/>
    <w:rsid w:val="00E20059"/>
    <w:rsid w:val="00E24A31"/>
    <w:rsid w:val="00E27243"/>
    <w:rsid w:val="00E4621B"/>
    <w:rsid w:val="00E46FAB"/>
    <w:rsid w:val="00E502C2"/>
    <w:rsid w:val="00E53952"/>
    <w:rsid w:val="00E53F21"/>
    <w:rsid w:val="00E57AE8"/>
    <w:rsid w:val="00E606F2"/>
    <w:rsid w:val="00E61098"/>
    <w:rsid w:val="00E628E1"/>
    <w:rsid w:val="00E642C6"/>
    <w:rsid w:val="00E66A3C"/>
    <w:rsid w:val="00E70259"/>
    <w:rsid w:val="00E76429"/>
    <w:rsid w:val="00E8276F"/>
    <w:rsid w:val="00E871AA"/>
    <w:rsid w:val="00E87ABE"/>
    <w:rsid w:val="00E9039E"/>
    <w:rsid w:val="00EA32EC"/>
    <w:rsid w:val="00EA755C"/>
    <w:rsid w:val="00EB2A33"/>
    <w:rsid w:val="00EB4C65"/>
    <w:rsid w:val="00EB7EF3"/>
    <w:rsid w:val="00EC07F5"/>
    <w:rsid w:val="00EC0B3B"/>
    <w:rsid w:val="00EC3295"/>
    <w:rsid w:val="00EC3470"/>
    <w:rsid w:val="00EC71C1"/>
    <w:rsid w:val="00EC7FAD"/>
    <w:rsid w:val="00ED10DA"/>
    <w:rsid w:val="00ED164E"/>
    <w:rsid w:val="00EE0A2B"/>
    <w:rsid w:val="00EE5C48"/>
    <w:rsid w:val="00EF4073"/>
    <w:rsid w:val="00EF5071"/>
    <w:rsid w:val="00EF65D3"/>
    <w:rsid w:val="00EF7745"/>
    <w:rsid w:val="00EF78E7"/>
    <w:rsid w:val="00F03CB9"/>
    <w:rsid w:val="00F0740D"/>
    <w:rsid w:val="00F140F7"/>
    <w:rsid w:val="00F14733"/>
    <w:rsid w:val="00F14E61"/>
    <w:rsid w:val="00F2619B"/>
    <w:rsid w:val="00F3095A"/>
    <w:rsid w:val="00F33440"/>
    <w:rsid w:val="00F34CB4"/>
    <w:rsid w:val="00F41B91"/>
    <w:rsid w:val="00F5705E"/>
    <w:rsid w:val="00F62779"/>
    <w:rsid w:val="00F62AEF"/>
    <w:rsid w:val="00F65039"/>
    <w:rsid w:val="00F652F4"/>
    <w:rsid w:val="00F6795F"/>
    <w:rsid w:val="00F701D3"/>
    <w:rsid w:val="00F72405"/>
    <w:rsid w:val="00F75D40"/>
    <w:rsid w:val="00F7670A"/>
    <w:rsid w:val="00F82BB2"/>
    <w:rsid w:val="00F9365D"/>
    <w:rsid w:val="00FA0D89"/>
    <w:rsid w:val="00FA3886"/>
    <w:rsid w:val="00FA4314"/>
    <w:rsid w:val="00FA7172"/>
    <w:rsid w:val="00FB4CEE"/>
    <w:rsid w:val="00FB66C8"/>
    <w:rsid w:val="00FB762A"/>
    <w:rsid w:val="00FC4906"/>
    <w:rsid w:val="00FD078B"/>
    <w:rsid w:val="00FD1107"/>
    <w:rsid w:val="00FD5138"/>
    <w:rsid w:val="00FD5852"/>
    <w:rsid w:val="00FD6BD5"/>
    <w:rsid w:val="00FE013A"/>
    <w:rsid w:val="00FF0550"/>
    <w:rsid w:val="00FF4E25"/>
    <w:rsid w:val="00FF668E"/>
    <w:rsid w:val="00FF6B5E"/>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98B21"/>
  <w15:docId w15:val="{C189800F-82BF-497B-930B-5C3977B06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11F57"/>
    <w:pPr>
      <w:spacing w:after="200" w:line="276" w:lineRule="auto"/>
    </w:pPr>
    <w:rPr>
      <w:rFonts w:ascii="Arial" w:hAnsi="Arial"/>
      <w:sz w:val="20"/>
    </w:rPr>
  </w:style>
  <w:style w:type="paragraph" w:styleId="Nadpis1">
    <w:name w:val="heading 1"/>
    <w:basedOn w:val="Normln"/>
    <w:next w:val="Normln"/>
    <w:link w:val="Nadpis1Char"/>
    <w:uiPriority w:val="9"/>
    <w:qFormat/>
    <w:rsid w:val="003F00B6"/>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D75FE5"/>
    <w:pPr>
      <w:keepNext/>
      <w:keepLines/>
      <w:numPr>
        <w:ilvl w:val="1"/>
        <w:numId w:val="1"/>
      </w:numPr>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
    <w:unhideWhenUsed/>
    <w:qFormat/>
    <w:rsid w:val="00D75FE5"/>
    <w:pPr>
      <w:keepNext/>
      <w:keepLines/>
      <w:numPr>
        <w:ilvl w:val="2"/>
        <w:numId w:val="1"/>
      </w:numPr>
      <w:spacing w:before="40" w:after="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
    <w:next w:val="Normln"/>
    <w:link w:val="Nadpis4Char"/>
    <w:uiPriority w:val="9"/>
    <w:semiHidden/>
    <w:unhideWhenUsed/>
    <w:qFormat/>
    <w:rsid w:val="00D75FE5"/>
    <w:pPr>
      <w:keepNext/>
      <w:keepLines/>
      <w:numPr>
        <w:ilvl w:val="3"/>
        <w:numId w:val="1"/>
      </w:numPr>
      <w:spacing w:before="40" w:after="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uiPriority w:val="9"/>
    <w:semiHidden/>
    <w:unhideWhenUsed/>
    <w:qFormat/>
    <w:rsid w:val="00D75FE5"/>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D75FE5"/>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uiPriority w:val="9"/>
    <w:semiHidden/>
    <w:unhideWhenUsed/>
    <w:qFormat/>
    <w:rsid w:val="00D75FE5"/>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Nadpis8">
    <w:name w:val="heading 8"/>
    <w:basedOn w:val="Normln"/>
    <w:next w:val="Normln"/>
    <w:link w:val="Nadpis8Char"/>
    <w:uiPriority w:val="9"/>
    <w:semiHidden/>
    <w:unhideWhenUsed/>
    <w:qFormat/>
    <w:rsid w:val="00D75FE5"/>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D75FE5"/>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MNETnormlnChar">
    <w:name w:val="MNET_normální Char"/>
    <w:basedOn w:val="Standardnpsmoodstavce"/>
    <w:link w:val="MNETnormln"/>
    <w:qFormat/>
    <w:rsid w:val="0009077B"/>
    <w:rPr>
      <w:rFonts w:ascii="Arial" w:hAnsi="Arial" w:cs="Arial"/>
      <w:sz w:val="20"/>
    </w:rPr>
  </w:style>
  <w:style w:type="character" w:customStyle="1" w:styleId="ZhlavChar">
    <w:name w:val="Záhlaví Char"/>
    <w:basedOn w:val="Standardnpsmoodstavce"/>
    <w:link w:val="Zhlav"/>
    <w:uiPriority w:val="99"/>
    <w:qFormat/>
    <w:rsid w:val="004C64CE"/>
  </w:style>
  <w:style w:type="character" w:customStyle="1" w:styleId="ZpatChar">
    <w:name w:val="Zápatí Char"/>
    <w:basedOn w:val="Standardnpsmoodstavce"/>
    <w:link w:val="Zpat"/>
    <w:uiPriority w:val="99"/>
    <w:qFormat/>
    <w:rsid w:val="004C64CE"/>
  </w:style>
  <w:style w:type="character" w:customStyle="1" w:styleId="TextbublinyChar">
    <w:name w:val="Text bubliny Char"/>
    <w:basedOn w:val="Standardnpsmoodstavce"/>
    <w:link w:val="Textbubliny"/>
    <w:uiPriority w:val="99"/>
    <w:semiHidden/>
    <w:qFormat/>
    <w:rsid w:val="004C64CE"/>
    <w:rPr>
      <w:rFonts w:ascii="Tahoma" w:hAnsi="Tahoma" w:cs="Tahoma"/>
      <w:sz w:val="16"/>
      <w:szCs w:val="16"/>
    </w:rPr>
  </w:style>
  <w:style w:type="character" w:customStyle="1" w:styleId="Internetovodkaz">
    <w:name w:val="Internetový odkaz"/>
    <w:basedOn w:val="Standardnpsmoodstavce"/>
    <w:uiPriority w:val="99"/>
    <w:unhideWhenUsed/>
    <w:rsid w:val="004C64CE"/>
    <w:rPr>
      <w:color w:val="0000FF" w:themeColor="hyperlink"/>
      <w:u w:val="single"/>
    </w:rPr>
  </w:style>
  <w:style w:type="character" w:customStyle="1" w:styleId="MNETNadpis1Char">
    <w:name w:val="MNET_Nadpis1 Char"/>
    <w:basedOn w:val="MNETnormlnChar"/>
    <w:link w:val="MNETNadpis1"/>
    <w:qFormat/>
    <w:rsid w:val="004C64CE"/>
    <w:rPr>
      <w:rFonts w:ascii="Arial" w:hAnsi="Arial" w:cs="Arial"/>
      <w:b/>
      <w:sz w:val="28"/>
      <w:szCs w:val="28"/>
    </w:rPr>
  </w:style>
  <w:style w:type="character" w:customStyle="1" w:styleId="MNETzhlavChar">
    <w:name w:val="MNET_záhlaví Char"/>
    <w:basedOn w:val="MNETNadpis1Char"/>
    <w:link w:val="MNETzhlav"/>
    <w:qFormat/>
    <w:rsid w:val="003349E4"/>
    <w:rPr>
      <w:rFonts w:ascii="Arial" w:hAnsi="Arial" w:cs="Arial"/>
      <w:b w:val="0"/>
      <w:sz w:val="18"/>
      <w:szCs w:val="18"/>
    </w:rPr>
  </w:style>
  <w:style w:type="character" w:customStyle="1" w:styleId="MNETsmernicenadpisChar">
    <w:name w:val="MNET_smernice_nadpis Char"/>
    <w:basedOn w:val="Standardnpsmoodstavce"/>
    <w:link w:val="MNETsmernicenadpis"/>
    <w:qFormat/>
    <w:rsid w:val="000B5CED"/>
    <w:rPr>
      <w:rFonts w:ascii="Arial" w:hAnsi="Arial" w:cs="Arial"/>
      <w:b/>
      <w:caps/>
      <w:sz w:val="48"/>
      <w:szCs w:val="48"/>
    </w:rPr>
  </w:style>
  <w:style w:type="character" w:customStyle="1" w:styleId="BezmezerChar">
    <w:name w:val="Bez mezer Char"/>
    <w:basedOn w:val="Standardnpsmoodstavce"/>
    <w:link w:val="Bezmezer"/>
    <w:uiPriority w:val="1"/>
    <w:qFormat/>
    <w:rsid w:val="000E6F83"/>
    <w:rPr>
      <w:rFonts w:eastAsiaTheme="minorEastAsia"/>
      <w:lang w:eastAsia="cs-CZ"/>
    </w:rPr>
  </w:style>
  <w:style w:type="character" w:styleId="Zstupntext">
    <w:name w:val="Placeholder Text"/>
    <w:basedOn w:val="Standardnpsmoodstavce"/>
    <w:uiPriority w:val="99"/>
    <w:semiHidden/>
    <w:qFormat/>
    <w:rsid w:val="00C17068"/>
    <w:rPr>
      <w:color w:val="808080"/>
    </w:rPr>
  </w:style>
  <w:style w:type="character" w:customStyle="1" w:styleId="MNETslovannadpisChar">
    <w:name w:val="MNET_číslovaný nadpis Char"/>
    <w:basedOn w:val="MNETnormlnChar"/>
    <w:link w:val="MNETslovannadpis"/>
    <w:qFormat/>
    <w:rsid w:val="005443C6"/>
    <w:rPr>
      <w:rFonts w:ascii="Arial" w:hAnsi="Arial" w:cs="Arial"/>
      <w:b/>
      <w:sz w:val="24"/>
      <w:szCs w:val="28"/>
    </w:rPr>
  </w:style>
  <w:style w:type="character" w:customStyle="1" w:styleId="Nadpis1Char">
    <w:name w:val="Nadpis 1 Char"/>
    <w:basedOn w:val="Standardnpsmoodstavce"/>
    <w:link w:val="Nadpis1"/>
    <w:uiPriority w:val="9"/>
    <w:qFormat/>
    <w:rsid w:val="003F00B6"/>
    <w:rPr>
      <w:rFonts w:asciiTheme="majorHAnsi" w:eastAsiaTheme="majorEastAsia" w:hAnsiTheme="majorHAnsi" w:cstheme="majorBidi"/>
      <w:b/>
      <w:bCs/>
      <w:color w:val="365F91" w:themeColor="accent1" w:themeShade="BF"/>
      <w:sz w:val="28"/>
      <w:szCs w:val="28"/>
    </w:rPr>
  </w:style>
  <w:style w:type="character" w:customStyle="1" w:styleId="MNETpodpisChar">
    <w:name w:val="MNET_podpis Char"/>
    <w:basedOn w:val="MNETnormlnChar"/>
    <w:link w:val="MNETpodpis"/>
    <w:qFormat/>
    <w:rsid w:val="003F00B6"/>
    <w:rPr>
      <w:rFonts w:ascii="Arial" w:hAnsi="Arial" w:cs="Arial"/>
      <w:sz w:val="20"/>
    </w:rPr>
  </w:style>
  <w:style w:type="character" w:customStyle="1" w:styleId="Nadpis2Char">
    <w:name w:val="Nadpis 2 Char"/>
    <w:basedOn w:val="Standardnpsmoodstavce"/>
    <w:link w:val="Nadpis2"/>
    <w:uiPriority w:val="9"/>
    <w:semiHidden/>
    <w:qFormat/>
    <w:rsid w:val="00D75FE5"/>
    <w:rPr>
      <w:rFonts w:asciiTheme="majorHAnsi" w:eastAsiaTheme="majorEastAsia" w:hAnsiTheme="majorHAnsi" w:cstheme="majorBidi"/>
      <w:color w:val="365F91" w:themeColor="accent1" w:themeShade="BF"/>
      <w:sz w:val="26"/>
      <w:szCs w:val="26"/>
    </w:rPr>
  </w:style>
  <w:style w:type="character" w:customStyle="1" w:styleId="Nadpis3Char">
    <w:name w:val="Nadpis 3 Char"/>
    <w:basedOn w:val="Standardnpsmoodstavce"/>
    <w:link w:val="Nadpis3"/>
    <w:uiPriority w:val="9"/>
    <w:qFormat/>
    <w:rsid w:val="00D75FE5"/>
    <w:rPr>
      <w:rFonts w:asciiTheme="majorHAnsi" w:eastAsiaTheme="majorEastAsia" w:hAnsiTheme="majorHAnsi" w:cstheme="majorBidi"/>
      <w:color w:val="243F60" w:themeColor="accent1" w:themeShade="7F"/>
      <w:sz w:val="24"/>
      <w:szCs w:val="24"/>
    </w:rPr>
  </w:style>
  <w:style w:type="character" w:customStyle="1" w:styleId="Nadpis4Char">
    <w:name w:val="Nadpis 4 Char"/>
    <w:basedOn w:val="Standardnpsmoodstavce"/>
    <w:link w:val="Nadpis4"/>
    <w:uiPriority w:val="9"/>
    <w:semiHidden/>
    <w:qFormat/>
    <w:rsid w:val="00D75FE5"/>
    <w:rPr>
      <w:rFonts w:asciiTheme="majorHAnsi" w:eastAsiaTheme="majorEastAsia" w:hAnsiTheme="majorHAnsi" w:cstheme="majorBidi"/>
      <w:i/>
      <w:iCs/>
      <w:color w:val="365F91" w:themeColor="accent1" w:themeShade="BF"/>
      <w:sz w:val="20"/>
    </w:rPr>
  </w:style>
  <w:style w:type="character" w:customStyle="1" w:styleId="Nadpis5Char">
    <w:name w:val="Nadpis 5 Char"/>
    <w:basedOn w:val="Standardnpsmoodstavce"/>
    <w:link w:val="Nadpis5"/>
    <w:uiPriority w:val="9"/>
    <w:semiHidden/>
    <w:qFormat/>
    <w:rsid w:val="00D75FE5"/>
    <w:rPr>
      <w:rFonts w:asciiTheme="majorHAnsi" w:eastAsiaTheme="majorEastAsia" w:hAnsiTheme="majorHAnsi" w:cstheme="majorBidi"/>
      <w:color w:val="365F91" w:themeColor="accent1" w:themeShade="BF"/>
      <w:sz w:val="20"/>
    </w:rPr>
  </w:style>
  <w:style w:type="character" w:customStyle="1" w:styleId="Nadpis6Char">
    <w:name w:val="Nadpis 6 Char"/>
    <w:basedOn w:val="Standardnpsmoodstavce"/>
    <w:link w:val="Nadpis6"/>
    <w:uiPriority w:val="9"/>
    <w:semiHidden/>
    <w:qFormat/>
    <w:rsid w:val="00D75FE5"/>
    <w:rPr>
      <w:rFonts w:asciiTheme="majorHAnsi" w:eastAsiaTheme="majorEastAsia" w:hAnsiTheme="majorHAnsi" w:cstheme="majorBidi"/>
      <w:color w:val="243F60" w:themeColor="accent1" w:themeShade="7F"/>
      <w:sz w:val="20"/>
    </w:rPr>
  </w:style>
  <w:style w:type="character" w:customStyle="1" w:styleId="Nadpis7Char">
    <w:name w:val="Nadpis 7 Char"/>
    <w:basedOn w:val="Standardnpsmoodstavce"/>
    <w:link w:val="Nadpis7"/>
    <w:uiPriority w:val="9"/>
    <w:semiHidden/>
    <w:qFormat/>
    <w:rsid w:val="00D75FE5"/>
    <w:rPr>
      <w:rFonts w:asciiTheme="majorHAnsi" w:eastAsiaTheme="majorEastAsia" w:hAnsiTheme="majorHAnsi" w:cstheme="majorBidi"/>
      <w:i/>
      <w:iCs/>
      <w:color w:val="243F60" w:themeColor="accent1" w:themeShade="7F"/>
      <w:sz w:val="20"/>
    </w:rPr>
  </w:style>
  <w:style w:type="character" w:customStyle="1" w:styleId="Nadpis8Char">
    <w:name w:val="Nadpis 8 Char"/>
    <w:basedOn w:val="Standardnpsmoodstavce"/>
    <w:link w:val="Nadpis8"/>
    <w:uiPriority w:val="9"/>
    <w:semiHidden/>
    <w:qFormat/>
    <w:rsid w:val="00D75FE5"/>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qFormat/>
    <w:rsid w:val="00D75FE5"/>
    <w:rPr>
      <w:rFonts w:asciiTheme="majorHAnsi" w:eastAsiaTheme="majorEastAsia" w:hAnsiTheme="majorHAnsi" w:cstheme="majorBidi"/>
      <w:i/>
      <w:iCs/>
      <w:color w:val="272727" w:themeColor="text1" w:themeTint="D8"/>
      <w:sz w:val="21"/>
      <w:szCs w:val="21"/>
    </w:rPr>
  </w:style>
  <w:style w:type="character" w:styleId="Odkaznakoment">
    <w:name w:val="annotation reference"/>
    <w:basedOn w:val="Standardnpsmoodstavce"/>
    <w:uiPriority w:val="99"/>
    <w:semiHidden/>
    <w:unhideWhenUsed/>
    <w:qFormat/>
    <w:rsid w:val="009E7FE4"/>
    <w:rPr>
      <w:sz w:val="16"/>
      <w:szCs w:val="16"/>
    </w:rPr>
  </w:style>
  <w:style w:type="character" w:customStyle="1" w:styleId="TextkomenteChar">
    <w:name w:val="Text komentáře Char"/>
    <w:basedOn w:val="Standardnpsmoodstavce"/>
    <w:link w:val="Textkomente"/>
    <w:uiPriority w:val="99"/>
    <w:qFormat/>
    <w:rsid w:val="009E7FE4"/>
    <w:rPr>
      <w:rFonts w:ascii="Arial" w:hAnsi="Arial"/>
      <w:sz w:val="20"/>
      <w:szCs w:val="20"/>
    </w:rPr>
  </w:style>
  <w:style w:type="character" w:customStyle="1" w:styleId="PedmtkomenteChar">
    <w:name w:val="Předmět komentáře Char"/>
    <w:basedOn w:val="TextkomenteChar"/>
    <w:link w:val="Pedmtkomente"/>
    <w:uiPriority w:val="99"/>
    <w:semiHidden/>
    <w:qFormat/>
    <w:rsid w:val="009E7FE4"/>
    <w:rPr>
      <w:rFonts w:ascii="Arial" w:hAnsi="Arial"/>
      <w:b/>
      <w:bCs/>
      <w:sz w:val="20"/>
      <w:szCs w:val="20"/>
    </w:rPr>
  </w:style>
  <w:style w:type="character" w:customStyle="1" w:styleId="PodnadpisChar">
    <w:name w:val="Podnadpis Char"/>
    <w:basedOn w:val="Standardnpsmoodstavce"/>
    <w:link w:val="Podnadpis"/>
    <w:uiPriority w:val="11"/>
    <w:qFormat/>
    <w:rsid w:val="0028674C"/>
    <w:rPr>
      <w:rFonts w:ascii="Arial CE" w:eastAsiaTheme="minorEastAsia" w:hAnsi="Arial CE"/>
      <w:b/>
      <w:spacing w:val="15"/>
      <w:lang w:eastAsia="cs-CZ"/>
    </w:rPr>
  </w:style>
  <w:style w:type="character" w:customStyle="1" w:styleId="NzevChar">
    <w:name w:val="Název Char"/>
    <w:basedOn w:val="Standardnpsmoodstavce"/>
    <w:link w:val="Nzev"/>
    <w:uiPriority w:val="10"/>
    <w:qFormat/>
    <w:rsid w:val="004E6DA9"/>
    <w:rPr>
      <w:rFonts w:ascii="Arial CE" w:eastAsiaTheme="majorEastAsia" w:hAnsi="Arial CE" w:cstheme="majorBidi"/>
      <w:spacing w:val="-10"/>
      <w:kern w:val="2"/>
      <w:sz w:val="40"/>
      <w:szCs w:val="56"/>
      <w:lang w:eastAsia="cs-CZ"/>
    </w:rPr>
  </w:style>
  <w:style w:type="character" w:customStyle="1" w:styleId="OdstavecseseznamemChar">
    <w:name w:val="Odstavec se seznamem Char"/>
    <w:link w:val="Odstavecseseznamem"/>
    <w:uiPriority w:val="34"/>
    <w:qFormat/>
    <w:rsid w:val="008B5A45"/>
    <w:rPr>
      <w:rFonts w:ascii="Arial" w:eastAsia="Times New Roman" w:hAnsi="Arial" w:cs="Times New Roman"/>
      <w:sz w:val="20"/>
      <w:szCs w:val="24"/>
      <w:lang w:eastAsia="cs-CZ"/>
    </w:rPr>
  </w:style>
  <w:style w:type="character" w:customStyle="1" w:styleId="slovndk">
    <w:name w:val="Číslování řádků"/>
  </w:style>
  <w:style w:type="paragraph" w:customStyle="1" w:styleId="Nadpis">
    <w:name w:val="Nadpis"/>
    <w:basedOn w:val="Normln"/>
    <w:next w:val="Zkladntext"/>
    <w:qFormat/>
    <w:pPr>
      <w:keepNext/>
      <w:spacing w:before="240" w:after="120"/>
    </w:pPr>
    <w:rPr>
      <w:rFonts w:ascii="Liberation Sans" w:eastAsia="Microsoft YaHei" w:hAnsi="Liberation Sans" w:cs="Mangal"/>
      <w:sz w:val="28"/>
      <w:szCs w:val="28"/>
    </w:rPr>
  </w:style>
  <w:style w:type="paragraph" w:styleId="Zkladntext">
    <w:name w:val="Body Text"/>
    <w:basedOn w:val="Normln"/>
    <w:pPr>
      <w:spacing w:after="140"/>
    </w:pPr>
  </w:style>
  <w:style w:type="paragraph" w:styleId="Seznam">
    <w:name w:val="List"/>
    <w:basedOn w:val="Zkladntext"/>
    <w:rPr>
      <w:rFonts w:cs="Mangal"/>
    </w:rPr>
  </w:style>
  <w:style w:type="paragraph" w:styleId="Titulek">
    <w:name w:val="caption"/>
    <w:basedOn w:val="Normln"/>
    <w:qFormat/>
    <w:pPr>
      <w:suppressLineNumbers/>
      <w:spacing w:before="120" w:after="120"/>
    </w:pPr>
    <w:rPr>
      <w:rFonts w:cs="Mangal"/>
      <w:i/>
      <w:iCs/>
      <w:sz w:val="24"/>
      <w:szCs w:val="24"/>
    </w:rPr>
  </w:style>
  <w:style w:type="paragraph" w:customStyle="1" w:styleId="Rejstk">
    <w:name w:val="Rejstřík"/>
    <w:basedOn w:val="Normln"/>
    <w:qFormat/>
    <w:pPr>
      <w:suppressLineNumbers/>
    </w:pPr>
    <w:rPr>
      <w:rFonts w:cs="Mangal"/>
    </w:rPr>
  </w:style>
  <w:style w:type="paragraph" w:customStyle="1" w:styleId="MNETnormln">
    <w:name w:val="MNET_normální"/>
    <w:basedOn w:val="Normln"/>
    <w:link w:val="MNETnormlnChar"/>
    <w:qFormat/>
    <w:rsid w:val="0009077B"/>
    <w:pPr>
      <w:spacing w:after="120" w:line="240" w:lineRule="auto"/>
    </w:pPr>
    <w:rPr>
      <w:rFonts w:cs="Arial"/>
    </w:rPr>
  </w:style>
  <w:style w:type="paragraph" w:customStyle="1" w:styleId="Zhlavazpat">
    <w:name w:val="Záhlaví a zápatí"/>
    <w:basedOn w:val="Normln"/>
    <w:qFormat/>
  </w:style>
  <w:style w:type="paragraph" w:styleId="Zhlav">
    <w:name w:val="header"/>
    <w:basedOn w:val="Normln"/>
    <w:link w:val="ZhlavChar"/>
    <w:uiPriority w:val="99"/>
    <w:unhideWhenUsed/>
    <w:rsid w:val="004C64CE"/>
    <w:pPr>
      <w:tabs>
        <w:tab w:val="center" w:pos="4536"/>
        <w:tab w:val="right" w:pos="9072"/>
      </w:tabs>
      <w:spacing w:after="0" w:line="240" w:lineRule="auto"/>
    </w:pPr>
  </w:style>
  <w:style w:type="paragraph" w:styleId="Zpat">
    <w:name w:val="footer"/>
    <w:basedOn w:val="Normln"/>
    <w:link w:val="ZpatChar"/>
    <w:uiPriority w:val="99"/>
    <w:unhideWhenUsed/>
    <w:rsid w:val="004C64CE"/>
    <w:pPr>
      <w:tabs>
        <w:tab w:val="center" w:pos="4536"/>
        <w:tab w:val="right" w:pos="9072"/>
      </w:tabs>
      <w:spacing w:after="0" w:line="240" w:lineRule="auto"/>
    </w:pPr>
  </w:style>
  <w:style w:type="paragraph" w:styleId="Textbubliny">
    <w:name w:val="Balloon Text"/>
    <w:basedOn w:val="Normln"/>
    <w:link w:val="TextbublinyChar"/>
    <w:uiPriority w:val="99"/>
    <w:semiHidden/>
    <w:unhideWhenUsed/>
    <w:qFormat/>
    <w:rsid w:val="004C64CE"/>
    <w:pPr>
      <w:spacing w:after="0" w:line="240" w:lineRule="auto"/>
    </w:pPr>
    <w:rPr>
      <w:rFonts w:ascii="Tahoma" w:hAnsi="Tahoma" w:cs="Tahoma"/>
      <w:sz w:val="16"/>
      <w:szCs w:val="16"/>
    </w:rPr>
  </w:style>
  <w:style w:type="paragraph" w:customStyle="1" w:styleId="MNETNadpis1">
    <w:name w:val="MNET_Nadpis1"/>
    <w:basedOn w:val="MNETnormln"/>
    <w:next w:val="MNETnormln"/>
    <w:link w:val="MNETNadpis1Char"/>
    <w:qFormat/>
    <w:rsid w:val="004C64CE"/>
    <w:pPr>
      <w:spacing w:after="200"/>
    </w:pPr>
    <w:rPr>
      <w:b/>
      <w:sz w:val="28"/>
      <w:szCs w:val="28"/>
    </w:rPr>
  </w:style>
  <w:style w:type="paragraph" w:customStyle="1" w:styleId="MNETzhlav">
    <w:name w:val="MNET_záhlaví"/>
    <w:basedOn w:val="MNETNadpis1"/>
    <w:next w:val="MNETnormln"/>
    <w:link w:val="MNETzhlavChar"/>
    <w:qFormat/>
    <w:rsid w:val="003349E4"/>
    <w:pPr>
      <w:tabs>
        <w:tab w:val="right" w:pos="9639"/>
      </w:tabs>
      <w:spacing w:after="0"/>
    </w:pPr>
    <w:rPr>
      <w:b w:val="0"/>
      <w:sz w:val="18"/>
      <w:szCs w:val="18"/>
    </w:rPr>
  </w:style>
  <w:style w:type="paragraph" w:customStyle="1" w:styleId="MNETsmernicenadpis">
    <w:name w:val="MNET_smernice_nadpis"/>
    <w:basedOn w:val="Normln"/>
    <w:next w:val="MNETnormln"/>
    <w:link w:val="MNETsmernicenadpisChar"/>
    <w:qFormat/>
    <w:rsid w:val="000B5CED"/>
    <w:pPr>
      <w:spacing w:after="0"/>
    </w:pPr>
    <w:rPr>
      <w:rFonts w:cs="Arial"/>
      <w:b/>
      <w:caps/>
      <w:sz w:val="48"/>
      <w:szCs w:val="48"/>
    </w:rPr>
  </w:style>
  <w:style w:type="paragraph" w:styleId="Bezmezer">
    <w:name w:val="No Spacing"/>
    <w:link w:val="BezmezerChar"/>
    <w:uiPriority w:val="1"/>
    <w:qFormat/>
    <w:rsid w:val="000E6F83"/>
    <w:rPr>
      <w:rFonts w:ascii="Calibri" w:eastAsiaTheme="minorEastAsia" w:hAnsi="Calibri"/>
      <w:lang w:eastAsia="cs-CZ"/>
    </w:rPr>
  </w:style>
  <w:style w:type="paragraph" w:customStyle="1" w:styleId="MNETslovannadpis">
    <w:name w:val="MNET_číslovaný nadpis"/>
    <w:basedOn w:val="MNETnormln"/>
    <w:next w:val="MNETnormln"/>
    <w:link w:val="MNETslovannadpisChar"/>
    <w:qFormat/>
    <w:rsid w:val="005443C6"/>
    <w:pPr>
      <w:numPr>
        <w:numId w:val="2"/>
      </w:numPr>
      <w:spacing w:before="200" w:after="200"/>
    </w:pPr>
    <w:rPr>
      <w:b/>
      <w:sz w:val="24"/>
      <w:szCs w:val="28"/>
    </w:rPr>
  </w:style>
  <w:style w:type="paragraph" w:customStyle="1" w:styleId="MNETpodpis">
    <w:name w:val="MNET_podpis"/>
    <w:basedOn w:val="MNETnormln"/>
    <w:next w:val="MNETnormln"/>
    <w:link w:val="MNETpodpisChar"/>
    <w:qFormat/>
    <w:rsid w:val="003F00B6"/>
    <w:pPr>
      <w:spacing w:before="1400"/>
      <w:contextualSpacing/>
    </w:pPr>
  </w:style>
  <w:style w:type="paragraph" w:styleId="Nadpisobsahu">
    <w:name w:val="TOC Heading"/>
    <w:basedOn w:val="Nadpis1"/>
    <w:next w:val="Normln"/>
    <w:uiPriority w:val="39"/>
    <w:unhideWhenUsed/>
    <w:qFormat/>
    <w:rsid w:val="003F00B6"/>
    <w:pPr>
      <w:numPr>
        <w:numId w:val="0"/>
      </w:numPr>
    </w:pPr>
    <w:rPr>
      <w:lang w:eastAsia="cs-CZ"/>
    </w:rPr>
  </w:style>
  <w:style w:type="paragraph" w:styleId="Obsah2">
    <w:name w:val="toc 2"/>
    <w:basedOn w:val="Normln"/>
    <w:next w:val="Normln"/>
    <w:autoRedefine/>
    <w:uiPriority w:val="39"/>
    <w:semiHidden/>
    <w:unhideWhenUsed/>
    <w:qFormat/>
    <w:rsid w:val="003F00B6"/>
    <w:pPr>
      <w:spacing w:after="100"/>
      <w:ind w:left="220"/>
    </w:pPr>
    <w:rPr>
      <w:rFonts w:eastAsiaTheme="minorEastAsia"/>
      <w:lang w:eastAsia="cs-CZ"/>
    </w:rPr>
  </w:style>
  <w:style w:type="paragraph" w:styleId="Obsah1">
    <w:name w:val="toc 1"/>
    <w:basedOn w:val="Normln"/>
    <w:next w:val="Normln"/>
    <w:autoRedefine/>
    <w:uiPriority w:val="39"/>
    <w:unhideWhenUsed/>
    <w:qFormat/>
    <w:rsid w:val="004E57E7"/>
    <w:pPr>
      <w:tabs>
        <w:tab w:val="left" w:pos="440"/>
        <w:tab w:val="right" w:leader="dot" w:pos="9628"/>
      </w:tabs>
      <w:spacing w:after="100"/>
    </w:pPr>
    <w:rPr>
      <w:rFonts w:eastAsiaTheme="minorEastAsia"/>
      <w:lang w:eastAsia="cs-CZ"/>
    </w:rPr>
  </w:style>
  <w:style w:type="paragraph" w:styleId="Obsah3">
    <w:name w:val="toc 3"/>
    <w:basedOn w:val="Normln"/>
    <w:next w:val="Normln"/>
    <w:autoRedefine/>
    <w:uiPriority w:val="39"/>
    <w:semiHidden/>
    <w:unhideWhenUsed/>
    <w:qFormat/>
    <w:rsid w:val="003F00B6"/>
    <w:pPr>
      <w:spacing w:after="100"/>
      <w:ind w:left="440"/>
    </w:pPr>
    <w:rPr>
      <w:rFonts w:eastAsiaTheme="minorEastAsia"/>
      <w:lang w:eastAsia="cs-CZ"/>
    </w:rPr>
  </w:style>
  <w:style w:type="paragraph" w:styleId="Odstavecseseznamem">
    <w:name w:val="List Paragraph"/>
    <w:basedOn w:val="Normln"/>
    <w:link w:val="OdstavecseseznamemChar"/>
    <w:uiPriority w:val="34"/>
    <w:qFormat/>
    <w:rsid w:val="00A275DF"/>
    <w:pPr>
      <w:numPr>
        <w:numId w:val="3"/>
      </w:numPr>
      <w:spacing w:before="120" w:after="0" w:line="240" w:lineRule="auto"/>
      <w:ind w:left="1434" w:hanging="357"/>
      <w:contextualSpacing/>
    </w:pPr>
    <w:rPr>
      <w:rFonts w:eastAsia="Times New Roman" w:cs="Times New Roman"/>
      <w:szCs w:val="24"/>
      <w:lang w:eastAsia="cs-CZ"/>
    </w:rPr>
  </w:style>
  <w:style w:type="paragraph" w:customStyle="1" w:styleId="Default">
    <w:name w:val="Default"/>
    <w:qFormat/>
    <w:rsid w:val="004046F0"/>
    <w:rPr>
      <w:rFonts w:ascii="Arial" w:eastAsia="Calibri" w:hAnsi="Arial" w:cs="Arial"/>
      <w:color w:val="000000"/>
      <w:sz w:val="24"/>
      <w:szCs w:val="24"/>
    </w:rPr>
  </w:style>
  <w:style w:type="paragraph" w:styleId="Textkomente">
    <w:name w:val="annotation text"/>
    <w:basedOn w:val="Normln"/>
    <w:link w:val="TextkomenteChar"/>
    <w:uiPriority w:val="99"/>
    <w:unhideWhenUsed/>
    <w:qFormat/>
    <w:rsid w:val="009E7FE4"/>
    <w:pPr>
      <w:spacing w:line="240" w:lineRule="auto"/>
    </w:pPr>
    <w:rPr>
      <w:szCs w:val="20"/>
    </w:rPr>
  </w:style>
  <w:style w:type="paragraph" w:styleId="Pedmtkomente">
    <w:name w:val="annotation subject"/>
    <w:basedOn w:val="Textkomente"/>
    <w:next w:val="Textkomente"/>
    <w:link w:val="PedmtkomenteChar"/>
    <w:uiPriority w:val="99"/>
    <w:semiHidden/>
    <w:unhideWhenUsed/>
    <w:qFormat/>
    <w:rsid w:val="009E7FE4"/>
    <w:rPr>
      <w:b/>
      <w:bCs/>
    </w:rPr>
  </w:style>
  <w:style w:type="paragraph" w:styleId="Revize">
    <w:name w:val="Revision"/>
    <w:uiPriority w:val="99"/>
    <w:semiHidden/>
    <w:qFormat/>
    <w:rsid w:val="009838FE"/>
    <w:rPr>
      <w:rFonts w:ascii="Arial" w:hAnsi="Arial"/>
      <w:sz w:val="20"/>
    </w:rPr>
  </w:style>
  <w:style w:type="paragraph" w:styleId="Podnadpis">
    <w:name w:val="Subtitle"/>
    <w:basedOn w:val="Normln"/>
    <w:next w:val="Normln"/>
    <w:link w:val="PodnadpisChar"/>
    <w:uiPriority w:val="11"/>
    <w:qFormat/>
    <w:rsid w:val="0028674C"/>
    <w:pPr>
      <w:pBdr>
        <w:top w:val="single" w:sz="4" w:space="5" w:color="000000"/>
        <w:left w:val="single" w:sz="4" w:space="4" w:color="000000"/>
        <w:bottom w:val="single" w:sz="4" w:space="5" w:color="000000"/>
        <w:right w:val="single" w:sz="4" w:space="4" w:color="000000"/>
      </w:pBdr>
      <w:spacing w:before="120" w:after="120" w:line="240" w:lineRule="auto"/>
    </w:pPr>
    <w:rPr>
      <w:rFonts w:ascii="Arial CE" w:eastAsiaTheme="minorEastAsia" w:hAnsi="Arial CE"/>
      <w:b/>
      <w:spacing w:val="15"/>
      <w:sz w:val="22"/>
      <w:lang w:eastAsia="cs-CZ"/>
    </w:rPr>
  </w:style>
  <w:style w:type="paragraph" w:styleId="Nzev">
    <w:name w:val="Title"/>
    <w:basedOn w:val="Normln"/>
    <w:next w:val="Normln"/>
    <w:link w:val="NzevChar"/>
    <w:uiPriority w:val="10"/>
    <w:qFormat/>
    <w:rsid w:val="004E6DA9"/>
    <w:pPr>
      <w:spacing w:before="240" w:after="240" w:line="240" w:lineRule="auto"/>
      <w:contextualSpacing/>
      <w:jc w:val="center"/>
    </w:pPr>
    <w:rPr>
      <w:rFonts w:ascii="Arial CE" w:eastAsiaTheme="majorEastAsia" w:hAnsi="Arial CE" w:cstheme="majorBidi"/>
      <w:spacing w:val="-10"/>
      <w:kern w:val="2"/>
      <w:sz w:val="40"/>
      <w:szCs w:val="56"/>
      <w:lang w:eastAsia="cs-CZ"/>
    </w:rPr>
  </w:style>
  <w:style w:type="paragraph" w:customStyle="1" w:styleId="odrky">
    <w:name w:val="odrážky"/>
    <w:basedOn w:val="Normln"/>
    <w:qFormat/>
    <w:rsid w:val="008E5BB7"/>
    <w:pPr>
      <w:numPr>
        <w:numId w:val="4"/>
      </w:numPr>
      <w:tabs>
        <w:tab w:val="left" w:pos="1069"/>
      </w:tabs>
      <w:spacing w:after="0" w:line="240" w:lineRule="auto"/>
      <w:ind w:firstLine="0"/>
      <w:jc w:val="both"/>
    </w:pPr>
    <w:rPr>
      <w:rFonts w:eastAsia="Times New Roman" w:cs="Arial"/>
      <w:sz w:val="24"/>
      <w:szCs w:val="24"/>
      <w:lang w:eastAsia="cs-CZ"/>
    </w:rPr>
  </w:style>
  <w:style w:type="table" w:styleId="Mkatabulky">
    <w:name w:val="Table Grid"/>
    <w:basedOn w:val="Normlntabulka"/>
    <w:uiPriority w:val="39"/>
    <w:rsid w:val="00A00F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ulkasmkou4">
    <w:name w:val="Grid Table 4"/>
    <w:basedOn w:val="Normlntabulka"/>
    <w:uiPriority w:val="49"/>
    <w:rsid w:val="00DD6ED8"/>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4zvraznn1">
    <w:name w:val="Grid Table 4 Accent 1"/>
    <w:basedOn w:val="Normlntabulka"/>
    <w:uiPriority w:val="49"/>
    <w:rsid w:val="00DD6ED8"/>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ulkaseznamu3zvraznn1">
    <w:name w:val="List Table 3 Accent 1"/>
    <w:basedOn w:val="Normlntabulka"/>
    <w:uiPriority w:val="48"/>
    <w:rsid w:val="00DD6ED8"/>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customStyle="1" w:styleId="Mkatabulky1">
    <w:name w:val="Mřížka tabulky1"/>
    <w:basedOn w:val="Normlntabulka"/>
    <w:uiPriority w:val="39"/>
    <w:rsid w:val="00E130A6"/>
    <w:rPr>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60EF0"/>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2022-10-04T00:00:00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TaxCatchAll xmlns="d8c9f03e-b0f7-4b8a-bbd0-fafa2be26a7a" xsi:nil="true"/>
    <lcf76f155ced4ddcb4097134ff3c332f xmlns="ae6e3963-5b7b-427d-b33d-6f5c9c062bb1">
      <Terms xmlns="http://schemas.microsoft.com/office/infopath/2007/PartnerControls"/>
    </lcf76f155ced4ddcb4097134ff3c332f>
    <MediaLengthInSeconds xmlns="ae6e3963-5b7b-427d-b33d-6f5c9c062bb1" xsi:nil="true"/>
    <SharedWithUsers xmlns="d8c9f03e-b0f7-4b8a-bbd0-fafa2be26a7a">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731C9B2FBDE5A4F8E58DC387995D50B" ma:contentTypeVersion="18" ma:contentTypeDescription="Vytvoří nový dokument" ma:contentTypeScope="" ma:versionID="65d7f0e5db3af6b9cff234c7ee24fe56">
  <xsd:schema xmlns:xsd="http://www.w3.org/2001/XMLSchema" xmlns:xs="http://www.w3.org/2001/XMLSchema" xmlns:p="http://schemas.microsoft.com/office/2006/metadata/properties" xmlns:ns2="ae6e3963-5b7b-427d-b33d-6f5c9c062bb1" xmlns:ns3="d8c9f03e-b0f7-4b8a-bbd0-fafa2be26a7a" targetNamespace="http://schemas.microsoft.com/office/2006/metadata/properties" ma:root="true" ma:fieldsID="ba8db3569f0111ebdf478ea5e5afb33e" ns2:_="" ns3:_="">
    <xsd:import namespace="ae6e3963-5b7b-427d-b33d-6f5c9c062bb1"/>
    <xsd:import namespace="d8c9f03e-b0f7-4b8a-bbd0-fafa2be26a7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6e3963-5b7b-427d-b33d-6f5c9c062b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6ec0b591-67b0-48fc-9da7-9417244e2bcf"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8c9f03e-b0f7-4b8a-bbd0-fafa2be26a7a"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22" nillable="true" ma:displayName="Taxonomy Catch All Column" ma:hidden="true" ma:list="{173560ed-9672-4f80-b5a9-3d9d934f5fca}" ma:internalName="TaxCatchAll" ma:showField="CatchAllData" ma:web="d8c9f03e-b0f7-4b8a-bbd0-fafa2be26a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F91FA5C-E020-43A9-A7B3-1717616E2255}">
  <ds:schemaRefs>
    <ds:schemaRef ds:uri="http://schemas.microsoft.com/office/2006/metadata/properties"/>
    <ds:schemaRef ds:uri="http://schemas.microsoft.com/office/infopath/2007/PartnerControls"/>
    <ds:schemaRef ds:uri="d8c9f03e-b0f7-4b8a-bbd0-fafa2be26a7a"/>
    <ds:schemaRef ds:uri="ae6e3963-5b7b-427d-b33d-6f5c9c062bb1"/>
  </ds:schemaRefs>
</ds:datastoreItem>
</file>

<file path=customXml/itemProps3.xml><?xml version="1.0" encoding="utf-8"?>
<ds:datastoreItem xmlns:ds="http://schemas.openxmlformats.org/officeDocument/2006/customXml" ds:itemID="{022EEF87-FE3B-4686-9649-8941175419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6e3963-5b7b-427d-b33d-6f5c9c062bb1"/>
    <ds:schemaRef ds:uri="d8c9f03e-b0f7-4b8a-bbd0-fafa2be26a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17177D-199E-43F4-821F-AF552178D48C}">
  <ds:schemaRefs>
    <ds:schemaRef ds:uri="http://schemas.openxmlformats.org/officeDocument/2006/bibliography"/>
  </ds:schemaRefs>
</ds:datastoreItem>
</file>

<file path=customXml/itemProps5.xml><?xml version="1.0" encoding="utf-8"?>
<ds:datastoreItem xmlns:ds="http://schemas.openxmlformats.org/officeDocument/2006/customXml" ds:itemID="{2F851080-6B06-47E9-9E69-CBDDADB07D5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780</TotalTime>
  <Pages>22</Pages>
  <Words>7503</Words>
  <Characters>44271</Characters>
  <Application>Microsoft Office Word</Application>
  <DocSecurity>0</DocSecurity>
  <Lines>368</Lines>
  <Paragraphs>103</Paragraphs>
  <ScaleCrop>false</ScaleCrop>
  <HeadingPairs>
    <vt:vector size="2" baseType="variant">
      <vt:variant>
        <vt:lpstr>Název</vt:lpstr>
      </vt:variant>
      <vt:variant>
        <vt:i4>1</vt:i4>
      </vt:variant>
    </vt:vector>
  </HeadingPairs>
  <TitlesOfParts>
    <vt:vector size="1" baseType="lpstr">
      <vt:lpstr/>
    </vt:vector>
  </TitlesOfParts>
  <Company>Metropolnet, a.s.</Company>
  <LinksUpToDate>false</LinksUpToDate>
  <CharactersWithSpaces>51671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Dokument</dc:subject>
  <dc:creator>Vejsada David, Bc.</dc:creator>
  <dc:description/>
  <cp:lastModifiedBy>Kubáková Tereza</cp:lastModifiedBy>
  <cp:revision>1692</cp:revision>
  <cp:lastPrinted>2023-12-05T06:42:00Z</cp:lastPrinted>
  <dcterms:created xsi:type="dcterms:W3CDTF">2023-10-17T11:18:00Z</dcterms:created>
  <dcterms:modified xsi:type="dcterms:W3CDTF">2026-03-02T08:16:00Z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0x0101005731C9B2FBDE5A4F8E58DC387995D50B</vt:lpwstr>
  </property>
  <property fmtid="{D5CDD505-2E9C-101B-9397-08002B2CF9AE}" pid="4" name="MediaServiceImageTags">
    <vt:lpwstr/>
  </property>
  <property fmtid="{D5CDD505-2E9C-101B-9397-08002B2CF9AE}" pid="5" name="Order">
    <vt:r8>2647200</vt:r8>
  </property>
  <property fmtid="{D5CDD505-2E9C-101B-9397-08002B2CF9AE}" pid="6" name="TriggerFlowInfo">
    <vt:lpwstr/>
  </property>
  <property fmtid="{D5CDD505-2E9C-101B-9397-08002B2CF9AE}" pid="7" name="_ExtendedDescription">
    <vt:lpwstr/>
  </property>
</Properties>
</file>